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974371" w14:textId="5F14C8EB" w:rsidR="008A40A0" w:rsidRPr="008A40A0" w:rsidRDefault="008A40A0" w:rsidP="307EB16C">
      <w:pPr>
        <w:spacing w:after="120" w:line="276" w:lineRule="auto"/>
        <w:jc w:val="center"/>
        <w:outlineLvl w:val="0"/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</w:pPr>
      <w:r w:rsidRPr="6852F53A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 xml:space="preserve">Załącznik nr </w:t>
      </w:r>
      <w:r w:rsidR="00A662C8" w:rsidRPr="6852F53A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>3</w:t>
      </w:r>
      <w:r w:rsidRPr="6852F53A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 xml:space="preserve"> do Regulaminu – W</w:t>
      </w:r>
      <w:r w:rsidR="00C84364" w:rsidRPr="6852F53A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>zór W</w:t>
      </w:r>
      <w:r w:rsidRPr="6852F53A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 xml:space="preserve">niosku </w:t>
      </w:r>
      <w:r w:rsidR="00C84364" w:rsidRPr="6852F53A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 xml:space="preserve">w ramach </w:t>
      </w:r>
      <w:r w:rsidR="00DA14FA" w:rsidRPr="6852F53A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 xml:space="preserve">Przedsięwzięcia </w:t>
      </w:r>
      <w:r w:rsidR="76A4F063" w:rsidRPr="6852F53A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>„</w:t>
      </w:r>
      <w:r w:rsidR="7ED48DFF" w:rsidRPr="75E9246F">
        <w:rPr>
          <w:rFonts w:ascii="Calibri" w:eastAsia="Calibri" w:hAnsi="Calibri" w:cs="Calibri"/>
          <w:b/>
          <w:bCs/>
          <w:color w:val="C00000"/>
          <w:sz w:val="28"/>
          <w:szCs w:val="28"/>
        </w:rPr>
        <w:t>Magazynowanie</w:t>
      </w:r>
      <w:r w:rsidR="76A4F063" w:rsidRPr="75E9246F">
        <w:rPr>
          <w:rFonts w:ascii="Calibri" w:eastAsia="Calibri" w:hAnsi="Calibri" w:cs="Calibri"/>
          <w:b/>
          <w:color w:val="C00000"/>
          <w:sz w:val="28"/>
          <w:szCs w:val="28"/>
        </w:rPr>
        <w:t xml:space="preserve"> energii elektrycznej</w:t>
      </w:r>
      <w:r w:rsidR="76A4F063" w:rsidRPr="6852F53A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>”</w:t>
      </w:r>
      <w:r w:rsidR="521A9FC5" w:rsidRPr="6852F53A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 xml:space="preserve"> - </w:t>
      </w:r>
      <w:r w:rsidR="0024549F" w:rsidRPr="6852F53A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>S</w:t>
      </w:r>
      <w:r w:rsidR="521A9FC5" w:rsidRPr="6852F53A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>trumień “</w:t>
      </w:r>
      <w:r w:rsidR="7A208D9D" w:rsidRPr="6852F53A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>S</w:t>
      </w:r>
      <w:r w:rsidR="00B21DDA" w:rsidRPr="6852F53A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>ystem</w:t>
      </w:r>
      <w:r w:rsidR="521A9FC5" w:rsidRPr="6852F53A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>”</w:t>
      </w:r>
    </w:p>
    <w:tbl>
      <w:tblPr>
        <w:tblStyle w:val="Tabela-Siatka"/>
        <w:tblW w:w="0" w:type="auto"/>
        <w:shd w:val="clear" w:color="auto" w:fill="C5E0B3" w:themeFill="accent6" w:themeFillTint="66"/>
        <w:tblLook w:val="04A0" w:firstRow="1" w:lastRow="0" w:firstColumn="1" w:lastColumn="0" w:noHBand="0" w:noVBand="1"/>
      </w:tblPr>
      <w:tblGrid>
        <w:gridCol w:w="2405"/>
        <w:gridCol w:w="6655"/>
      </w:tblGrid>
      <w:tr w:rsidR="002330AF" w14:paraId="12BF1E68" w14:textId="77777777" w:rsidTr="005D3A99">
        <w:tc>
          <w:tcPr>
            <w:tcW w:w="2405" w:type="dxa"/>
            <w:shd w:val="clear" w:color="auto" w:fill="C5E0B3" w:themeFill="accent6" w:themeFillTint="66"/>
            <w:vAlign w:val="center"/>
          </w:tcPr>
          <w:p w14:paraId="35E2BCCF" w14:textId="77777777" w:rsidR="002330AF" w:rsidRPr="00C84364" w:rsidRDefault="002330AF" w:rsidP="002330AF">
            <w:pPr>
              <w:pStyle w:val="Akapitzlist"/>
              <w:spacing w:before="60" w:after="60" w:line="276" w:lineRule="auto"/>
              <w:ind w:left="0"/>
              <w:contextualSpacing w:val="0"/>
              <w:jc w:val="center"/>
              <w:rPr>
                <w:rFonts w:cstheme="minorHAnsi"/>
                <w:b/>
              </w:rPr>
            </w:pPr>
            <w:r w:rsidRPr="00C84364">
              <w:rPr>
                <w:rFonts w:cstheme="minorHAnsi"/>
                <w:b/>
              </w:rPr>
              <w:t>ADNOTACJE NCBR</w:t>
            </w:r>
          </w:p>
        </w:tc>
        <w:tc>
          <w:tcPr>
            <w:tcW w:w="6655" w:type="dxa"/>
            <w:shd w:val="clear" w:color="auto" w:fill="C5E0B3" w:themeFill="accent6" w:themeFillTint="66"/>
          </w:tcPr>
          <w:p w14:paraId="567222A5" w14:textId="77777777" w:rsidR="002330AF" w:rsidRDefault="002330AF" w:rsidP="00DB0580">
            <w:pPr>
              <w:pStyle w:val="Akapitzlist"/>
              <w:spacing w:before="60" w:after="60" w:line="276" w:lineRule="auto"/>
              <w:ind w:left="0"/>
              <w:contextualSpacing w:val="0"/>
              <w:jc w:val="right"/>
              <w:rPr>
                <w:rFonts w:ascii="Times New Roman" w:hAnsi="Times New Roman" w:cs="Times New Roman"/>
              </w:rPr>
            </w:pPr>
          </w:p>
          <w:p w14:paraId="73A7FEC9" w14:textId="77777777" w:rsidR="002330AF" w:rsidRDefault="002330AF" w:rsidP="00DB0580">
            <w:pPr>
              <w:pStyle w:val="Akapitzlist"/>
              <w:spacing w:before="60" w:after="60" w:line="276" w:lineRule="auto"/>
              <w:ind w:left="0"/>
              <w:contextualSpacing w:val="0"/>
              <w:jc w:val="right"/>
              <w:rPr>
                <w:rFonts w:ascii="Times New Roman" w:hAnsi="Times New Roman" w:cs="Times New Roman"/>
              </w:rPr>
            </w:pPr>
          </w:p>
          <w:p w14:paraId="37E2CC29" w14:textId="09522959" w:rsidR="002330AF" w:rsidRDefault="002330AF" w:rsidP="00DB0580">
            <w:pPr>
              <w:pStyle w:val="Akapitzlist"/>
              <w:spacing w:before="60" w:after="60" w:line="276" w:lineRule="auto"/>
              <w:ind w:left="0"/>
              <w:contextualSpacing w:val="0"/>
              <w:jc w:val="right"/>
              <w:rPr>
                <w:rFonts w:ascii="Times New Roman" w:hAnsi="Times New Roman" w:cs="Times New Roman"/>
              </w:rPr>
            </w:pPr>
          </w:p>
        </w:tc>
      </w:tr>
    </w:tbl>
    <w:p w14:paraId="48FE49A2" w14:textId="77777777" w:rsidR="002330AF" w:rsidRDefault="002330AF" w:rsidP="00DB0580">
      <w:pPr>
        <w:pStyle w:val="Akapitzlist"/>
        <w:spacing w:before="60" w:after="60" w:line="276" w:lineRule="auto"/>
        <w:ind w:left="0"/>
        <w:contextualSpacing w:val="0"/>
        <w:jc w:val="right"/>
        <w:rPr>
          <w:rFonts w:ascii="Times New Roman" w:hAnsi="Times New Roman" w:cs="Times New Roman"/>
        </w:rPr>
      </w:pPr>
    </w:p>
    <w:p w14:paraId="7B5AFB34" w14:textId="3D7DF351" w:rsidR="004A4D04" w:rsidRPr="00C84364" w:rsidRDefault="005C46F3" w:rsidP="7320C742">
      <w:pPr>
        <w:pStyle w:val="Akapitzlist"/>
        <w:spacing w:before="60" w:after="60" w:line="276" w:lineRule="auto"/>
        <w:ind w:left="0"/>
        <w:contextualSpacing w:val="0"/>
        <w:jc w:val="right"/>
      </w:pPr>
      <w:r>
        <w:t xml:space="preserve">Nr postępowania </w:t>
      </w:r>
      <w:r w:rsidR="7126D45A">
        <w:t>75/21/PU</w:t>
      </w:r>
    </w:p>
    <w:p w14:paraId="6C63FF43" w14:textId="39982BD6" w:rsidR="004A4D04" w:rsidRDefault="004A4D04" w:rsidP="00DB0580">
      <w:pPr>
        <w:pStyle w:val="Akapitzlist"/>
        <w:spacing w:before="60" w:after="60" w:line="276" w:lineRule="auto"/>
        <w:ind w:left="0"/>
        <w:contextualSpacing w:val="0"/>
        <w:jc w:val="center"/>
        <w:rPr>
          <w:rFonts w:ascii="Times New Roman" w:hAnsi="Times New Roman" w:cs="Times New Roman"/>
          <w:b/>
        </w:rPr>
      </w:pPr>
    </w:p>
    <w:p w14:paraId="1DD67D8C" w14:textId="77777777" w:rsidR="0076482E" w:rsidRPr="00574C96" w:rsidRDefault="0076482E" w:rsidP="00DB0580">
      <w:pPr>
        <w:pStyle w:val="Akapitzlist"/>
        <w:spacing w:before="60" w:after="60" w:line="276" w:lineRule="auto"/>
        <w:ind w:left="0"/>
        <w:contextualSpacing w:val="0"/>
        <w:jc w:val="center"/>
        <w:rPr>
          <w:rFonts w:ascii="Times New Roman" w:hAnsi="Times New Roman" w:cs="Times New Roman"/>
          <w:b/>
        </w:rPr>
      </w:pPr>
    </w:p>
    <w:p w14:paraId="08DA2C41" w14:textId="738CAC3C" w:rsidR="00574C96" w:rsidRPr="00C84364" w:rsidRDefault="005C46F3" w:rsidP="6852F53A">
      <w:pPr>
        <w:pStyle w:val="Tytu"/>
        <w:spacing w:before="60" w:after="60"/>
        <w:jc w:val="center"/>
        <w:rPr>
          <w:rFonts w:asciiTheme="minorHAnsi" w:hAnsiTheme="minorHAnsi" w:cstheme="minorBidi"/>
          <w:b/>
          <w:bCs/>
          <w:sz w:val="28"/>
          <w:szCs w:val="28"/>
        </w:rPr>
      </w:pPr>
      <w:r w:rsidRPr="6852F53A">
        <w:rPr>
          <w:rFonts w:asciiTheme="minorHAnsi" w:hAnsiTheme="minorHAnsi" w:cstheme="minorBidi"/>
          <w:b/>
          <w:bCs/>
          <w:sz w:val="28"/>
          <w:szCs w:val="28"/>
        </w:rPr>
        <w:t>Wniosek</w:t>
      </w:r>
      <w:r w:rsidR="00C25553" w:rsidRPr="6852F53A">
        <w:rPr>
          <w:rFonts w:asciiTheme="minorHAnsi" w:hAnsiTheme="minorHAnsi" w:cstheme="minorBidi"/>
          <w:b/>
          <w:bCs/>
          <w:sz w:val="28"/>
          <w:szCs w:val="28"/>
        </w:rPr>
        <w:t xml:space="preserve"> / Zaktualizowany Wniosek</w:t>
      </w:r>
      <w:r w:rsidRPr="6852F53A">
        <w:rPr>
          <w:rFonts w:asciiTheme="minorHAnsi" w:hAnsiTheme="minorHAnsi" w:cstheme="minorBidi"/>
          <w:b/>
          <w:bCs/>
          <w:sz w:val="28"/>
          <w:szCs w:val="28"/>
        </w:rPr>
        <w:t xml:space="preserve"> </w:t>
      </w:r>
      <w:r w:rsidR="00F47F6D" w:rsidRPr="6852F53A">
        <w:rPr>
          <w:rFonts w:asciiTheme="minorHAnsi" w:hAnsiTheme="minorHAnsi" w:cstheme="minorBidi"/>
          <w:b/>
          <w:bCs/>
          <w:sz w:val="28"/>
          <w:szCs w:val="28"/>
        </w:rPr>
        <w:t>w ramach</w:t>
      </w:r>
      <w:r w:rsidR="00C84364" w:rsidRPr="6852F53A">
        <w:rPr>
          <w:rFonts w:asciiTheme="minorHAnsi" w:hAnsiTheme="minorHAnsi" w:cstheme="minorBidi"/>
          <w:b/>
          <w:bCs/>
          <w:sz w:val="28"/>
          <w:szCs w:val="28"/>
        </w:rPr>
        <w:t xml:space="preserve"> P</w:t>
      </w:r>
      <w:r w:rsidR="00F47F6D" w:rsidRPr="6852F53A">
        <w:rPr>
          <w:rFonts w:asciiTheme="minorHAnsi" w:hAnsiTheme="minorHAnsi" w:cstheme="minorBidi"/>
          <w:b/>
          <w:bCs/>
          <w:sz w:val="28"/>
          <w:szCs w:val="28"/>
        </w:rPr>
        <w:t>r</w:t>
      </w:r>
      <w:r w:rsidR="00DA14FA" w:rsidRPr="6852F53A">
        <w:rPr>
          <w:rFonts w:asciiTheme="minorHAnsi" w:hAnsiTheme="minorHAnsi" w:cstheme="minorBidi"/>
          <w:b/>
          <w:bCs/>
          <w:sz w:val="28"/>
          <w:szCs w:val="28"/>
        </w:rPr>
        <w:t>zedsięwzięcia</w:t>
      </w:r>
      <w:r w:rsidR="00F47F6D" w:rsidRPr="6852F53A">
        <w:rPr>
          <w:rFonts w:asciiTheme="minorHAnsi" w:hAnsiTheme="minorHAnsi" w:cstheme="minorBidi"/>
          <w:b/>
          <w:bCs/>
          <w:sz w:val="28"/>
          <w:szCs w:val="28"/>
        </w:rPr>
        <w:t xml:space="preserve"> </w:t>
      </w:r>
      <w:r w:rsidR="387A9F5E" w:rsidRPr="6852F53A">
        <w:rPr>
          <w:rFonts w:asciiTheme="minorHAnsi" w:hAnsiTheme="minorHAnsi" w:cstheme="minorBidi"/>
          <w:b/>
          <w:bCs/>
          <w:sz w:val="28"/>
          <w:szCs w:val="28"/>
        </w:rPr>
        <w:t>„</w:t>
      </w:r>
      <w:r w:rsidR="5C60B647" w:rsidRPr="75E9246F">
        <w:rPr>
          <w:rFonts w:asciiTheme="minorHAnsi" w:hAnsiTheme="minorHAnsi" w:cstheme="minorBidi"/>
          <w:b/>
          <w:bCs/>
          <w:sz w:val="28"/>
          <w:szCs w:val="28"/>
        </w:rPr>
        <w:t>Magazynowanie</w:t>
      </w:r>
      <w:r w:rsidR="387A9F5E" w:rsidRPr="6852F53A">
        <w:rPr>
          <w:rFonts w:asciiTheme="minorHAnsi" w:hAnsiTheme="minorHAnsi" w:cstheme="minorBidi"/>
          <w:b/>
          <w:bCs/>
          <w:sz w:val="28"/>
          <w:szCs w:val="28"/>
        </w:rPr>
        <w:t xml:space="preserve"> energii elektrycznej”</w:t>
      </w:r>
      <w:r w:rsidR="00DE1624" w:rsidRPr="6852F53A">
        <w:rPr>
          <w:rFonts w:asciiTheme="minorHAnsi" w:hAnsiTheme="minorHAnsi" w:cstheme="minorBidi"/>
          <w:b/>
          <w:bCs/>
          <w:sz w:val="28"/>
          <w:szCs w:val="28"/>
        </w:rPr>
        <w:t xml:space="preserve"> – </w:t>
      </w:r>
      <w:r w:rsidR="00180BE1" w:rsidRPr="6852F53A">
        <w:rPr>
          <w:rFonts w:asciiTheme="minorHAnsi" w:hAnsiTheme="minorHAnsi" w:cstheme="minorBidi"/>
          <w:b/>
          <w:bCs/>
          <w:sz w:val="28"/>
          <w:szCs w:val="28"/>
        </w:rPr>
        <w:t>S</w:t>
      </w:r>
      <w:r w:rsidR="00DE1624" w:rsidRPr="6852F53A">
        <w:rPr>
          <w:rFonts w:asciiTheme="minorHAnsi" w:hAnsiTheme="minorHAnsi" w:cstheme="minorBidi"/>
          <w:b/>
          <w:bCs/>
          <w:sz w:val="28"/>
          <w:szCs w:val="28"/>
        </w:rPr>
        <w:t>trumień „</w:t>
      </w:r>
      <w:r w:rsidR="273BBE31" w:rsidRPr="6852F53A">
        <w:rPr>
          <w:rFonts w:asciiTheme="minorHAnsi" w:hAnsiTheme="minorHAnsi" w:cstheme="minorBidi"/>
          <w:b/>
          <w:bCs/>
          <w:sz w:val="28"/>
          <w:szCs w:val="28"/>
        </w:rPr>
        <w:t>S</w:t>
      </w:r>
      <w:r w:rsidR="00B21DDA" w:rsidRPr="6852F53A">
        <w:rPr>
          <w:rFonts w:asciiTheme="minorHAnsi" w:hAnsiTheme="minorHAnsi" w:cstheme="minorBidi"/>
          <w:b/>
          <w:bCs/>
          <w:sz w:val="28"/>
          <w:szCs w:val="28"/>
        </w:rPr>
        <w:t>ystem</w:t>
      </w:r>
      <w:r w:rsidR="00DE1624" w:rsidRPr="6852F53A">
        <w:rPr>
          <w:rFonts w:asciiTheme="minorHAnsi" w:hAnsiTheme="minorHAnsi" w:cstheme="minorBidi"/>
          <w:b/>
          <w:bCs/>
          <w:sz w:val="28"/>
          <w:szCs w:val="28"/>
        </w:rPr>
        <w:t>”</w:t>
      </w:r>
      <w:r w:rsidR="008179CF" w:rsidRPr="6852F53A">
        <w:rPr>
          <w:rFonts w:asciiTheme="minorHAnsi" w:hAnsiTheme="minorHAnsi" w:cstheme="minorBidi"/>
          <w:b/>
          <w:bCs/>
          <w:sz w:val="28"/>
          <w:szCs w:val="28"/>
        </w:rPr>
        <w:t xml:space="preserve"> </w:t>
      </w:r>
    </w:p>
    <w:p w14:paraId="1EF3C24D" w14:textId="77777777" w:rsidR="0076482E" w:rsidRPr="00C84364" w:rsidRDefault="0076482E" w:rsidP="00C84364"/>
    <w:p w14:paraId="0EBFD7E7" w14:textId="303AEA08" w:rsidR="00DE1624" w:rsidRDefault="00DE1624" w:rsidP="6A191253">
      <w:pPr>
        <w:spacing w:after="120"/>
        <w:jc w:val="both"/>
        <w:rPr>
          <w:i/>
          <w:iCs/>
          <w:sz w:val="20"/>
          <w:szCs w:val="20"/>
        </w:rPr>
      </w:pPr>
      <w:r w:rsidRPr="6A191253">
        <w:rPr>
          <w:i/>
          <w:iCs/>
          <w:sz w:val="20"/>
          <w:szCs w:val="20"/>
        </w:rPr>
        <w:t>Wnioskodawca uzupełnia wyłącznie białe pola.</w:t>
      </w:r>
    </w:p>
    <w:p w14:paraId="70CA7B3A" w14:textId="60BF6C8D" w:rsidR="00DE1624" w:rsidRDefault="00DE1624" w:rsidP="00DE1624">
      <w:pPr>
        <w:spacing w:after="120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>Dodatkowe uwagi specyficzne, dotyczące sposobu wypełniania Wniosku, znajdują się przed każdą z tabel zawartych w niniejszym Załączniku do Regulaminu.</w:t>
      </w:r>
      <w:r w:rsidR="00501766">
        <w:rPr>
          <w:i/>
          <w:sz w:val="20"/>
          <w:szCs w:val="20"/>
        </w:rPr>
        <w:t xml:space="preserve"> </w:t>
      </w:r>
      <w:r w:rsidR="00501766" w:rsidRPr="00C25553">
        <w:rPr>
          <w:i/>
          <w:sz w:val="20"/>
          <w:szCs w:val="20"/>
          <w:u w:val="single"/>
        </w:rPr>
        <w:t xml:space="preserve">Przy wypełnianiu Tabel należy zapoznać się z instrukcją zawartą nad daną Tabelą lub w nagłówku Tabeli. </w:t>
      </w:r>
    </w:p>
    <w:p w14:paraId="64D03AAE" w14:textId="36CF30A9" w:rsidR="00DE1624" w:rsidRDefault="00DE1624" w:rsidP="00DE1624">
      <w:pPr>
        <w:spacing w:after="120"/>
        <w:jc w:val="both"/>
        <w:rPr>
          <w:i/>
          <w:sz w:val="20"/>
          <w:szCs w:val="20"/>
        </w:rPr>
      </w:pPr>
    </w:p>
    <w:p w14:paraId="458AA5A0" w14:textId="77777777" w:rsidR="00C25553" w:rsidRDefault="00C25553" w:rsidP="00DE1624">
      <w:pPr>
        <w:spacing w:after="120"/>
        <w:jc w:val="both"/>
        <w:rPr>
          <w:i/>
          <w:sz w:val="20"/>
          <w:szCs w:val="20"/>
        </w:rPr>
      </w:pPr>
    </w:p>
    <w:p w14:paraId="3CC075F9" w14:textId="77777777" w:rsidR="0070314A" w:rsidRPr="00C84364" w:rsidRDefault="005E06F6" w:rsidP="005D3A99">
      <w:pPr>
        <w:pStyle w:val="Nagwek1"/>
      </w:pPr>
      <w:r w:rsidRPr="00C84364">
        <w:t>DANE ZAMAWIAJĄCEGO</w:t>
      </w:r>
    </w:p>
    <w:tbl>
      <w:tblPr>
        <w:tblStyle w:val="Tabela-Siatka"/>
        <w:tblW w:w="9351" w:type="dxa"/>
        <w:shd w:val="clear" w:color="auto" w:fill="C5E0B3" w:themeFill="accent6" w:themeFillTint="66"/>
        <w:tblLook w:val="04A0" w:firstRow="1" w:lastRow="0" w:firstColumn="1" w:lastColumn="0" w:noHBand="0" w:noVBand="1"/>
      </w:tblPr>
      <w:tblGrid>
        <w:gridCol w:w="9351"/>
      </w:tblGrid>
      <w:tr w:rsidR="005E06F6" w:rsidRPr="00574C96" w14:paraId="5A65FDB9" w14:textId="77777777" w:rsidTr="00705167">
        <w:trPr>
          <w:trHeight w:val="857"/>
        </w:trPr>
        <w:tc>
          <w:tcPr>
            <w:tcW w:w="9351" w:type="dxa"/>
            <w:shd w:val="clear" w:color="auto" w:fill="C5E0B3" w:themeFill="accent6" w:themeFillTint="66"/>
          </w:tcPr>
          <w:p w14:paraId="3E7A969E" w14:textId="08637182" w:rsidR="005E06F6" w:rsidRPr="00C84364" w:rsidRDefault="005E06F6" w:rsidP="00C84364">
            <w:pPr>
              <w:pStyle w:val="Akapitzlist"/>
              <w:spacing w:before="120" w:after="120" w:line="276" w:lineRule="auto"/>
              <w:ind w:left="0"/>
              <w:contextualSpacing w:val="0"/>
              <w:jc w:val="center"/>
              <w:rPr>
                <w:rFonts w:cstheme="minorHAnsi"/>
                <w:b/>
              </w:rPr>
            </w:pPr>
            <w:r w:rsidRPr="00C84364">
              <w:rPr>
                <w:rFonts w:cstheme="minorHAnsi"/>
                <w:b/>
              </w:rPr>
              <w:t>Narodowe Centrum Bada</w:t>
            </w:r>
            <w:r w:rsidR="008179CF" w:rsidRPr="00C84364">
              <w:rPr>
                <w:rFonts w:cstheme="minorHAnsi"/>
                <w:b/>
              </w:rPr>
              <w:t>ń</w:t>
            </w:r>
            <w:r w:rsidRPr="00C84364">
              <w:rPr>
                <w:rFonts w:cstheme="minorHAnsi"/>
                <w:b/>
              </w:rPr>
              <w:t xml:space="preserve"> i Rozwoju</w:t>
            </w:r>
          </w:p>
          <w:p w14:paraId="7FF0F7F9" w14:textId="310CC745" w:rsidR="005E06F6" w:rsidRPr="00574C96" w:rsidRDefault="002A673B" w:rsidP="00C84364">
            <w:pPr>
              <w:pStyle w:val="Akapitzlist"/>
              <w:spacing w:before="120" w:after="120"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theme="minorHAnsi"/>
                <w:b/>
              </w:rPr>
              <w:t>u</w:t>
            </w:r>
            <w:r w:rsidR="005E06F6" w:rsidRPr="00C84364">
              <w:rPr>
                <w:rFonts w:cstheme="minorHAnsi"/>
                <w:b/>
              </w:rPr>
              <w:t>l. Nowogrodzka 47a, 00-695 Warszawa</w:t>
            </w:r>
          </w:p>
        </w:tc>
      </w:tr>
    </w:tbl>
    <w:p w14:paraId="150A4CBD" w14:textId="77777777" w:rsidR="00C84364" w:rsidRDefault="00C84364">
      <w:pPr>
        <w:rPr>
          <w:rFonts w:ascii="Times New Roman" w:hAnsi="Times New Roman" w:cs="Times New Roman"/>
        </w:rPr>
      </w:pPr>
    </w:p>
    <w:p w14:paraId="078069C7" w14:textId="25B767EA" w:rsidR="00574C96" w:rsidRDefault="00590292" w:rsidP="005D3A99">
      <w:pPr>
        <w:pStyle w:val="Nagwek1"/>
      </w:pPr>
      <w:r w:rsidRPr="00C84364">
        <w:t>DANE WNIOSKODAWCY</w:t>
      </w:r>
    </w:p>
    <w:p w14:paraId="557D8604" w14:textId="363556FF" w:rsidR="00AD2CA6" w:rsidRPr="00623926" w:rsidRDefault="00AD2CA6" w:rsidP="00AD2CA6">
      <w:pPr>
        <w:jc w:val="both"/>
        <w:rPr>
          <w:i/>
          <w:sz w:val="20"/>
        </w:rPr>
      </w:pPr>
      <w:r w:rsidRPr="00623926">
        <w:rPr>
          <w:i/>
          <w:sz w:val="20"/>
        </w:rPr>
        <w:t xml:space="preserve">Uwaga: w przypadku, gdy Wniosek jest składany łącznie przez kilka podmiotów, do Wniosku należy </w:t>
      </w:r>
      <w:r w:rsidR="00F72E87">
        <w:rPr>
          <w:i/>
          <w:sz w:val="20"/>
        </w:rPr>
        <w:t xml:space="preserve">powielić dla każdego z nich </w:t>
      </w:r>
      <w:r w:rsidRPr="00623926">
        <w:rPr>
          <w:i/>
          <w:sz w:val="20"/>
        </w:rPr>
        <w:fldChar w:fldCharType="begin"/>
      </w:r>
      <w:r w:rsidRPr="00623926">
        <w:rPr>
          <w:i/>
          <w:sz w:val="20"/>
        </w:rPr>
        <w:instrText xml:space="preserve"> REF _Ref20825704 \h  \* MERGEFORMAT </w:instrText>
      </w:r>
      <w:r w:rsidRPr="00623926">
        <w:rPr>
          <w:i/>
          <w:sz w:val="20"/>
        </w:rPr>
      </w:r>
      <w:r w:rsidRPr="00623926">
        <w:rPr>
          <w:i/>
          <w:sz w:val="20"/>
        </w:rPr>
        <w:fldChar w:fldCharType="separate"/>
      </w:r>
      <w:r w:rsidR="00F72E87">
        <w:rPr>
          <w:i/>
          <w:sz w:val="20"/>
        </w:rPr>
        <w:t>Tabelę</w:t>
      </w:r>
      <w:r w:rsidRPr="00623926">
        <w:rPr>
          <w:i/>
          <w:sz w:val="20"/>
        </w:rPr>
        <w:t xml:space="preserve"> B.</w:t>
      </w:r>
      <w:r w:rsidR="005A387B" w:rsidRPr="00623926">
        <w:rPr>
          <w:i/>
          <w:sz w:val="20"/>
        </w:rPr>
        <w:t>1</w:t>
      </w:r>
      <w:r w:rsidRPr="00623926">
        <w:rPr>
          <w:i/>
          <w:sz w:val="20"/>
        </w:rPr>
        <w:fldChar w:fldCharType="end"/>
      </w:r>
      <w:r w:rsidRPr="00623926">
        <w:rPr>
          <w:i/>
          <w:sz w:val="20"/>
        </w:rPr>
        <w:t>.</w:t>
      </w:r>
    </w:p>
    <w:p w14:paraId="6DD82601" w14:textId="2DF97BF3" w:rsidR="00AD2CA6" w:rsidRDefault="00AD2CA6" w:rsidP="00AD2CA6">
      <w:pPr>
        <w:pStyle w:val="Legenda"/>
        <w:keepNext/>
      </w:pPr>
      <w:bookmarkStart w:id="0" w:name="_Ref20825704"/>
      <w:r>
        <w:t xml:space="preserve">Tabela </w:t>
      </w:r>
      <w:r>
        <w:fldChar w:fldCharType="begin"/>
      </w:r>
      <w:r>
        <w:instrText>STYLEREF 1 \s</w:instrText>
      </w:r>
      <w:r>
        <w:fldChar w:fldCharType="separate"/>
      </w:r>
      <w:r w:rsidR="006A64C5">
        <w:rPr>
          <w:noProof/>
        </w:rPr>
        <w:t>B</w:t>
      </w:r>
      <w:r>
        <w:fldChar w:fldCharType="end"/>
      </w:r>
      <w:r w:rsidR="006A64C5">
        <w:t>.</w:t>
      </w:r>
      <w:r>
        <w:fldChar w:fldCharType="begin"/>
      </w:r>
      <w:r>
        <w:instrText>SEQ Tabela \* ARABIC \s 1</w:instrText>
      </w:r>
      <w:r>
        <w:fldChar w:fldCharType="separate"/>
      </w:r>
      <w:r w:rsidR="006A64C5">
        <w:rPr>
          <w:noProof/>
        </w:rPr>
        <w:t>1</w:t>
      </w:r>
      <w:r>
        <w:fldChar w:fldCharType="end"/>
      </w:r>
      <w:r>
        <w:t xml:space="preserve"> Dane Wnioskodawcy</w:t>
      </w:r>
      <w:bookmarkEnd w:id="0"/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1050"/>
        <w:gridCol w:w="2515"/>
        <w:gridCol w:w="5786"/>
      </w:tblGrid>
      <w:tr w:rsidR="0070314A" w:rsidRPr="00574C96" w14:paraId="191965BB" w14:textId="77777777" w:rsidTr="4184F812">
        <w:tc>
          <w:tcPr>
            <w:tcW w:w="1050" w:type="dxa"/>
            <w:vMerge w:val="restart"/>
            <w:shd w:val="clear" w:color="auto" w:fill="C5E0B3" w:themeFill="accent6" w:themeFillTint="66"/>
            <w:vAlign w:val="center"/>
          </w:tcPr>
          <w:p w14:paraId="6466A213" w14:textId="0ED9B972" w:rsidR="0070314A" w:rsidRPr="00C84364" w:rsidRDefault="3170FF22" w:rsidP="00DE1624">
            <w:pPr>
              <w:pStyle w:val="Akapitzlist"/>
              <w:spacing w:before="60" w:after="60" w:line="276" w:lineRule="auto"/>
              <w:ind w:left="0"/>
              <w:contextualSpacing w:val="0"/>
              <w:jc w:val="center"/>
            </w:pPr>
            <w:r w:rsidRPr="307EB16C">
              <w:t>P</w:t>
            </w:r>
            <w:r w:rsidR="00C84364" w:rsidRPr="307EB16C">
              <w:t>odmi</w:t>
            </w:r>
            <w:r w:rsidR="1282DB9E" w:rsidRPr="307EB16C">
              <w:t>o</w:t>
            </w:r>
            <w:r w:rsidR="00C84364" w:rsidRPr="307EB16C">
              <w:t>t</w:t>
            </w:r>
          </w:p>
        </w:tc>
        <w:tc>
          <w:tcPr>
            <w:tcW w:w="2515" w:type="dxa"/>
            <w:shd w:val="clear" w:color="auto" w:fill="C5E0B3" w:themeFill="accent6" w:themeFillTint="66"/>
          </w:tcPr>
          <w:p w14:paraId="5064A83D" w14:textId="4B561728" w:rsidR="0070314A" w:rsidRPr="00C84364" w:rsidRDefault="00C84364" w:rsidP="00DB0580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</w:rPr>
            </w:pPr>
            <w:r>
              <w:rPr>
                <w:rFonts w:cstheme="minorHAnsi"/>
              </w:rPr>
              <w:t>Pełna nazwa Wnioskodawcy / Lidera Konsorcjum</w:t>
            </w:r>
            <w:r w:rsidR="00180BE1">
              <w:rPr>
                <w:rFonts w:cstheme="minorHAnsi"/>
              </w:rPr>
              <w:t>*</w:t>
            </w:r>
            <w:r w:rsidR="00AD2CA6">
              <w:rPr>
                <w:rFonts w:cstheme="minorHAnsi"/>
              </w:rPr>
              <w:t xml:space="preserve"> / Członka Konsorcjum</w:t>
            </w:r>
            <w:r w:rsidR="00180BE1">
              <w:rPr>
                <w:rFonts w:cstheme="minorHAnsi"/>
              </w:rPr>
              <w:t>*</w:t>
            </w:r>
          </w:p>
        </w:tc>
        <w:tc>
          <w:tcPr>
            <w:tcW w:w="5786" w:type="dxa"/>
          </w:tcPr>
          <w:p w14:paraId="69A4A7F2" w14:textId="77777777" w:rsidR="307EB16C" w:rsidRDefault="307EB16C"/>
        </w:tc>
      </w:tr>
      <w:tr w:rsidR="00574C96" w:rsidRPr="00574C96" w14:paraId="1470B2DF" w14:textId="77777777" w:rsidTr="4184F812">
        <w:trPr>
          <w:trHeight w:val="683"/>
        </w:trPr>
        <w:tc>
          <w:tcPr>
            <w:tcW w:w="1050" w:type="dxa"/>
            <w:vMerge/>
          </w:tcPr>
          <w:p w14:paraId="7E60684F" w14:textId="77777777" w:rsidR="00574C96" w:rsidRPr="00C84364" w:rsidRDefault="00574C96" w:rsidP="00DB0580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515" w:type="dxa"/>
            <w:shd w:val="clear" w:color="auto" w:fill="C5E0B3" w:themeFill="accent6" w:themeFillTint="66"/>
          </w:tcPr>
          <w:p w14:paraId="538E9370" w14:textId="028E9152" w:rsidR="00574C96" w:rsidRPr="00C84364" w:rsidRDefault="00AD2CA6" w:rsidP="002F1205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</w:rPr>
            </w:pPr>
            <w:r>
              <w:rPr>
                <w:rFonts w:cstheme="minorHAnsi"/>
              </w:rPr>
              <w:t>Forma prawna</w:t>
            </w:r>
            <w:r w:rsidR="00574C96" w:rsidRPr="00C84364">
              <w:rPr>
                <w:rFonts w:cstheme="minorHAnsi"/>
              </w:rPr>
              <w:br/>
            </w:r>
          </w:p>
        </w:tc>
        <w:tc>
          <w:tcPr>
            <w:tcW w:w="5786" w:type="dxa"/>
          </w:tcPr>
          <w:p w14:paraId="5DE9199F" w14:textId="77777777" w:rsidR="307EB16C" w:rsidRDefault="307EB16C"/>
        </w:tc>
      </w:tr>
      <w:tr w:rsidR="0070314A" w:rsidRPr="00574C96" w14:paraId="0EB89E7C" w14:textId="77777777" w:rsidTr="4184F812">
        <w:trPr>
          <w:trHeight w:val="434"/>
        </w:trPr>
        <w:tc>
          <w:tcPr>
            <w:tcW w:w="1050" w:type="dxa"/>
            <w:vMerge/>
          </w:tcPr>
          <w:p w14:paraId="428AE33D" w14:textId="77777777" w:rsidR="0070314A" w:rsidRPr="00C84364" w:rsidRDefault="0070314A" w:rsidP="00DB0580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515" w:type="dxa"/>
            <w:shd w:val="clear" w:color="auto" w:fill="C5E0B3" w:themeFill="accent6" w:themeFillTint="66"/>
          </w:tcPr>
          <w:p w14:paraId="653C66E9" w14:textId="4853D010" w:rsidR="0070314A" w:rsidRPr="00C84364" w:rsidRDefault="00C84364" w:rsidP="00DB0580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</w:rPr>
            </w:pPr>
            <w:r>
              <w:rPr>
                <w:rFonts w:cstheme="minorHAnsi"/>
              </w:rPr>
              <w:t>Adres z kodem pocztowym</w:t>
            </w:r>
          </w:p>
        </w:tc>
        <w:tc>
          <w:tcPr>
            <w:tcW w:w="5786" w:type="dxa"/>
          </w:tcPr>
          <w:p w14:paraId="51DEA555" w14:textId="77777777" w:rsidR="307EB16C" w:rsidRDefault="307EB16C"/>
        </w:tc>
      </w:tr>
      <w:tr w:rsidR="0070314A" w:rsidRPr="00574C96" w14:paraId="648F976E" w14:textId="77777777" w:rsidTr="4184F812">
        <w:tc>
          <w:tcPr>
            <w:tcW w:w="1050" w:type="dxa"/>
            <w:vMerge/>
          </w:tcPr>
          <w:p w14:paraId="5BA4AA53" w14:textId="77777777" w:rsidR="0070314A" w:rsidRPr="00C84364" w:rsidRDefault="0070314A" w:rsidP="00DB0580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515" w:type="dxa"/>
            <w:shd w:val="clear" w:color="auto" w:fill="C5E0B3" w:themeFill="accent6" w:themeFillTint="66"/>
          </w:tcPr>
          <w:p w14:paraId="57272398" w14:textId="18601C6C" w:rsidR="0070314A" w:rsidRPr="00C84364" w:rsidRDefault="00C84364" w:rsidP="00DB0580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</w:rPr>
            </w:pPr>
            <w:r>
              <w:rPr>
                <w:rFonts w:cstheme="minorHAnsi"/>
              </w:rPr>
              <w:t>Nr telefonu</w:t>
            </w:r>
          </w:p>
        </w:tc>
        <w:tc>
          <w:tcPr>
            <w:tcW w:w="5786" w:type="dxa"/>
          </w:tcPr>
          <w:p w14:paraId="20F22004" w14:textId="77777777" w:rsidR="307EB16C" w:rsidRDefault="307EB16C"/>
        </w:tc>
      </w:tr>
      <w:tr w:rsidR="0070314A" w:rsidRPr="00574C96" w14:paraId="059DAB53" w14:textId="77777777" w:rsidTr="4184F812">
        <w:tc>
          <w:tcPr>
            <w:tcW w:w="1050" w:type="dxa"/>
            <w:vMerge/>
          </w:tcPr>
          <w:p w14:paraId="73B14C4C" w14:textId="77777777" w:rsidR="0070314A" w:rsidRPr="00C84364" w:rsidRDefault="0070314A" w:rsidP="00DB0580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515" w:type="dxa"/>
            <w:shd w:val="clear" w:color="auto" w:fill="C5E0B3" w:themeFill="accent6" w:themeFillTint="66"/>
          </w:tcPr>
          <w:p w14:paraId="73C8EAAE" w14:textId="370CDB11" w:rsidR="0070314A" w:rsidRPr="00C84364" w:rsidRDefault="0070314A" w:rsidP="00C84364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</w:rPr>
            </w:pPr>
            <w:r w:rsidRPr="00C84364">
              <w:rPr>
                <w:rFonts w:cstheme="minorHAnsi"/>
              </w:rPr>
              <w:t>E</w:t>
            </w:r>
            <w:r w:rsidR="00C84364">
              <w:rPr>
                <w:rFonts w:cstheme="minorHAnsi"/>
              </w:rPr>
              <w:t>-mail</w:t>
            </w:r>
          </w:p>
        </w:tc>
        <w:tc>
          <w:tcPr>
            <w:tcW w:w="5786" w:type="dxa"/>
          </w:tcPr>
          <w:p w14:paraId="4EE4998F" w14:textId="77777777" w:rsidR="307EB16C" w:rsidRDefault="307EB16C"/>
        </w:tc>
      </w:tr>
      <w:tr w:rsidR="0070314A" w:rsidRPr="00574C96" w14:paraId="2ED0B33C" w14:textId="77777777" w:rsidTr="4184F812">
        <w:tc>
          <w:tcPr>
            <w:tcW w:w="1050" w:type="dxa"/>
            <w:vMerge/>
          </w:tcPr>
          <w:p w14:paraId="0CC2336C" w14:textId="77777777" w:rsidR="0070314A" w:rsidRPr="00C84364" w:rsidRDefault="0070314A" w:rsidP="00DB0580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515" w:type="dxa"/>
            <w:shd w:val="clear" w:color="auto" w:fill="C5E0B3" w:themeFill="accent6" w:themeFillTint="66"/>
          </w:tcPr>
          <w:p w14:paraId="113B666B" w14:textId="77777777" w:rsidR="0070314A" w:rsidRPr="00C84364" w:rsidRDefault="0070314A" w:rsidP="00DB0580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</w:rPr>
            </w:pPr>
            <w:r w:rsidRPr="00C84364">
              <w:rPr>
                <w:rFonts w:cstheme="minorHAnsi"/>
              </w:rPr>
              <w:t>NIP</w:t>
            </w:r>
          </w:p>
        </w:tc>
        <w:tc>
          <w:tcPr>
            <w:tcW w:w="5786" w:type="dxa"/>
          </w:tcPr>
          <w:p w14:paraId="22C6D025" w14:textId="77777777" w:rsidR="307EB16C" w:rsidRDefault="307EB16C"/>
        </w:tc>
      </w:tr>
      <w:tr w:rsidR="0070314A" w:rsidRPr="00574C96" w14:paraId="7FE850C7" w14:textId="77777777" w:rsidTr="4184F812">
        <w:tc>
          <w:tcPr>
            <w:tcW w:w="1050" w:type="dxa"/>
            <w:vMerge/>
          </w:tcPr>
          <w:p w14:paraId="1778D20D" w14:textId="77777777" w:rsidR="0070314A" w:rsidRPr="00C84364" w:rsidRDefault="0070314A" w:rsidP="00DB0580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515" w:type="dxa"/>
            <w:shd w:val="clear" w:color="auto" w:fill="C5E0B3" w:themeFill="accent6" w:themeFillTint="66"/>
          </w:tcPr>
          <w:p w14:paraId="111EFA9E" w14:textId="77777777" w:rsidR="0070314A" w:rsidRPr="00C84364" w:rsidRDefault="0070314A" w:rsidP="00DB0580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</w:rPr>
            </w:pPr>
            <w:r w:rsidRPr="00C84364">
              <w:rPr>
                <w:rFonts w:cstheme="minorHAnsi"/>
              </w:rPr>
              <w:t>REGON</w:t>
            </w:r>
          </w:p>
        </w:tc>
        <w:tc>
          <w:tcPr>
            <w:tcW w:w="5786" w:type="dxa"/>
          </w:tcPr>
          <w:p w14:paraId="5C8A5093" w14:textId="77777777" w:rsidR="307EB16C" w:rsidRDefault="307EB16C"/>
        </w:tc>
      </w:tr>
      <w:tr w:rsidR="0070314A" w:rsidRPr="00574C96" w14:paraId="3CF5028B" w14:textId="77777777" w:rsidTr="4184F812">
        <w:tc>
          <w:tcPr>
            <w:tcW w:w="1050" w:type="dxa"/>
            <w:vMerge/>
          </w:tcPr>
          <w:p w14:paraId="0E6FDDA1" w14:textId="77777777" w:rsidR="0070314A" w:rsidRPr="00C84364" w:rsidRDefault="0070314A" w:rsidP="00DB0580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515" w:type="dxa"/>
            <w:shd w:val="clear" w:color="auto" w:fill="C5E0B3" w:themeFill="accent6" w:themeFillTint="66"/>
          </w:tcPr>
          <w:p w14:paraId="74961C5D" w14:textId="7D7704DB" w:rsidR="0070314A" w:rsidRPr="00C84364" w:rsidRDefault="00AD2CA6" w:rsidP="00AD2CA6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</w:rPr>
            </w:pPr>
            <w:r>
              <w:rPr>
                <w:rFonts w:cstheme="minorHAnsi"/>
              </w:rPr>
              <w:t xml:space="preserve">Imiona i nazwiska osób </w:t>
            </w:r>
            <w:r>
              <w:t>upoważnionych do reprezentowania i składania oświadczeń woli w imieniu Wnioskodawcy</w:t>
            </w:r>
          </w:p>
        </w:tc>
        <w:tc>
          <w:tcPr>
            <w:tcW w:w="5786" w:type="dxa"/>
          </w:tcPr>
          <w:p w14:paraId="2B7D4EEB" w14:textId="77777777" w:rsidR="307EB16C" w:rsidRDefault="307EB16C"/>
        </w:tc>
      </w:tr>
    </w:tbl>
    <w:p w14:paraId="33E2B2D4" w14:textId="3F1C7A22" w:rsidR="00084FF5" w:rsidRPr="00180BE1" w:rsidRDefault="00180BE1" w:rsidP="00EA4765">
      <w:pPr>
        <w:pStyle w:val="Akapitzlist"/>
        <w:spacing w:before="60" w:after="60" w:line="276" w:lineRule="auto"/>
        <w:ind w:left="0"/>
        <w:contextualSpacing w:val="0"/>
        <w:jc w:val="both"/>
        <w:rPr>
          <w:rFonts w:cstheme="minorHAnsi"/>
          <w:i/>
          <w:sz w:val="18"/>
        </w:rPr>
      </w:pPr>
      <w:r w:rsidRPr="00180BE1">
        <w:rPr>
          <w:rFonts w:cstheme="minorHAnsi"/>
          <w:i/>
          <w:sz w:val="18"/>
        </w:rPr>
        <w:t>*niepotrzebne skreślić</w:t>
      </w:r>
    </w:p>
    <w:p w14:paraId="2E295D69" w14:textId="5B526D6A" w:rsidR="001C215B" w:rsidRPr="001C215B" w:rsidRDefault="00590292" w:rsidP="005D3A99">
      <w:pPr>
        <w:pStyle w:val="Nagwek1"/>
      </w:pPr>
      <w:r w:rsidRPr="00AD2CA6">
        <w:t>DANE OSOBY KONTAKTOWEJ</w:t>
      </w:r>
    </w:p>
    <w:p w14:paraId="72538411" w14:textId="3AE713B7" w:rsidR="001C215B" w:rsidRDefault="001C215B" w:rsidP="001C215B">
      <w:pPr>
        <w:pStyle w:val="Legenda"/>
        <w:keepNext/>
      </w:pPr>
      <w:r>
        <w:t xml:space="preserve">Tabela </w:t>
      </w:r>
      <w:r>
        <w:fldChar w:fldCharType="begin"/>
      </w:r>
      <w:r>
        <w:instrText>STYLEREF 1 \s</w:instrText>
      </w:r>
      <w:r>
        <w:fldChar w:fldCharType="separate"/>
      </w:r>
      <w:r w:rsidR="006A64C5">
        <w:rPr>
          <w:noProof/>
        </w:rPr>
        <w:t>C</w:t>
      </w:r>
      <w:r>
        <w:fldChar w:fldCharType="end"/>
      </w:r>
      <w:r w:rsidR="006A64C5">
        <w:t>.</w:t>
      </w:r>
      <w:r>
        <w:fldChar w:fldCharType="begin"/>
      </w:r>
      <w:r>
        <w:instrText>SEQ Tabela \* ARABIC \s 1</w:instrText>
      </w:r>
      <w:r>
        <w:fldChar w:fldCharType="separate"/>
      </w:r>
      <w:r w:rsidR="006A64C5">
        <w:rPr>
          <w:noProof/>
        </w:rPr>
        <w:t>1</w:t>
      </w:r>
      <w:r>
        <w:fldChar w:fldCharType="end"/>
      </w:r>
      <w:r>
        <w:t xml:space="preserve"> Dane osoby kontaktowej ze strony Wnioskodawcy</w:t>
      </w: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2689"/>
        <w:gridCol w:w="6662"/>
      </w:tblGrid>
      <w:tr w:rsidR="00DB0580" w:rsidRPr="00574C96" w14:paraId="667D848F" w14:textId="77777777" w:rsidTr="4184F812">
        <w:tc>
          <w:tcPr>
            <w:tcW w:w="2689" w:type="dxa"/>
            <w:shd w:val="clear" w:color="auto" w:fill="C5E0B3" w:themeFill="accent6" w:themeFillTint="66"/>
          </w:tcPr>
          <w:p w14:paraId="7FFFE518" w14:textId="3D260CD8" w:rsidR="00DB0580" w:rsidRPr="00AD2CA6" w:rsidRDefault="00AD2CA6" w:rsidP="00DB0580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</w:rPr>
            </w:pPr>
            <w:r>
              <w:rPr>
                <w:rFonts w:cstheme="minorHAnsi"/>
              </w:rPr>
              <w:t>Imię i nazwisko</w:t>
            </w:r>
          </w:p>
        </w:tc>
        <w:tc>
          <w:tcPr>
            <w:tcW w:w="6662" w:type="dxa"/>
          </w:tcPr>
          <w:p w14:paraId="2ABB1767" w14:textId="77777777" w:rsidR="00DB0580" w:rsidRPr="00574C96" w:rsidRDefault="00DB0580" w:rsidP="00590292">
            <w:pPr>
              <w:pStyle w:val="Akapitzlist"/>
              <w:spacing w:before="60" w:after="60" w:line="276" w:lineRule="auto"/>
              <w:ind w:left="31"/>
              <w:contextualSpacing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B0580" w:rsidRPr="00574C96" w14:paraId="3F7FD93D" w14:textId="77777777" w:rsidTr="4184F812">
        <w:tc>
          <w:tcPr>
            <w:tcW w:w="2689" w:type="dxa"/>
            <w:shd w:val="clear" w:color="auto" w:fill="C5E0B3" w:themeFill="accent6" w:themeFillTint="66"/>
          </w:tcPr>
          <w:p w14:paraId="7853605A" w14:textId="0927BF83" w:rsidR="00DB0580" w:rsidRPr="00AD2CA6" w:rsidRDefault="00AD2CA6" w:rsidP="00AD2CA6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  <w:b/>
              </w:rPr>
            </w:pPr>
            <w:r w:rsidRPr="00AD2CA6">
              <w:rPr>
                <w:rFonts w:cstheme="minorHAnsi"/>
              </w:rPr>
              <w:t>Stanowisko</w:t>
            </w:r>
          </w:p>
        </w:tc>
        <w:tc>
          <w:tcPr>
            <w:tcW w:w="6662" w:type="dxa"/>
          </w:tcPr>
          <w:p w14:paraId="06427B46" w14:textId="77777777" w:rsidR="00DB0580" w:rsidRPr="00574C96" w:rsidRDefault="00DB0580" w:rsidP="00590292">
            <w:pPr>
              <w:pStyle w:val="Akapitzlist"/>
              <w:spacing w:before="60" w:after="60" w:line="276" w:lineRule="auto"/>
              <w:ind w:left="31"/>
              <w:contextualSpacing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B0580" w:rsidRPr="00574C96" w14:paraId="4DE59343" w14:textId="77777777" w:rsidTr="4184F812">
        <w:tc>
          <w:tcPr>
            <w:tcW w:w="2689" w:type="dxa"/>
            <w:shd w:val="clear" w:color="auto" w:fill="C5E0B3" w:themeFill="accent6" w:themeFillTint="66"/>
          </w:tcPr>
          <w:p w14:paraId="26BDC477" w14:textId="0E29C607" w:rsidR="00DB0580" w:rsidRPr="00AD2CA6" w:rsidRDefault="00AD2CA6" w:rsidP="00AD2CA6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  <w:b/>
              </w:rPr>
            </w:pPr>
            <w:r>
              <w:rPr>
                <w:rFonts w:cstheme="minorHAnsi"/>
              </w:rPr>
              <w:t>Adres z kodem pocztowym</w:t>
            </w:r>
          </w:p>
        </w:tc>
        <w:tc>
          <w:tcPr>
            <w:tcW w:w="6662" w:type="dxa"/>
          </w:tcPr>
          <w:p w14:paraId="4149F916" w14:textId="77777777" w:rsidR="00DB0580" w:rsidRPr="00574C96" w:rsidRDefault="00DB0580" w:rsidP="00590292">
            <w:pPr>
              <w:pStyle w:val="Akapitzlist"/>
              <w:spacing w:before="60" w:after="60" w:line="276" w:lineRule="auto"/>
              <w:ind w:left="31"/>
              <w:contextualSpacing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B0580" w:rsidRPr="00574C96" w14:paraId="39BE7153" w14:textId="77777777" w:rsidTr="4184F812">
        <w:tc>
          <w:tcPr>
            <w:tcW w:w="2689" w:type="dxa"/>
            <w:shd w:val="clear" w:color="auto" w:fill="C5E0B3" w:themeFill="accent6" w:themeFillTint="66"/>
          </w:tcPr>
          <w:p w14:paraId="7B4F5C1C" w14:textId="101216D3" w:rsidR="00DB0580" w:rsidRPr="00AD2CA6" w:rsidRDefault="00AD2CA6" w:rsidP="00AD2CA6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  <w:b/>
              </w:rPr>
            </w:pPr>
            <w:r>
              <w:rPr>
                <w:rFonts w:cstheme="minorHAnsi"/>
              </w:rPr>
              <w:t>Nr telefonu</w:t>
            </w:r>
          </w:p>
        </w:tc>
        <w:tc>
          <w:tcPr>
            <w:tcW w:w="6662" w:type="dxa"/>
          </w:tcPr>
          <w:p w14:paraId="09130549" w14:textId="77777777" w:rsidR="00DB0580" w:rsidRPr="00574C96" w:rsidRDefault="00DB0580" w:rsidP="00590292">
            <w:pPr>
              <w:pStyle w:val="Akapitzlist"/>
              <w:spacing w:before="60" w:after="60" w:line="276" w:lineRule="auto"/>
              <w:ind w:left="31"/>
              <w:contextualSpacing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B0580" w:rsidRPr="00574C96" w14:paraId="287B32E1" w14:textId="77777777" w:rsidTr="4184F812">
        <w:tc>
          <w:tcPr>
            <w:tcW w:w="2689" w:type="dxa"/>
            <w:shd w:val="clear" w:color="auto" w:fill="C5E0B3" w:themeFill="accent6" w:themeFillTint="66"/>
          </w:tcPr>
          <w:p w14:paraId="5A0E52A5" w14:textId="4046EDCB" w:rsidR="00DB0580" w:rsidRPr="00AD2CA6" w:rsidRDefault="00AD2CA6" w:rsidP="00AD2CA6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</w:rPr>
            </w:pPr>
            <w:r>
              <w:rPr>
                <w:rFonts w:cstheme="minorHAnsi"/>
              </w:rPr>
              <w:t>E-mail</w:t>
            </w:r>
          </w:p>
        </w:tc>
        <w:tc>
          <w:tcPr>
            <w:tcW w:w="6662" w:type="dxa"/>
          </w:tcPr>
          <w:p w14:paraId="02DE62A6" w14:textId="77777777" w:rsidR="00DB0580" w:rsidRPr="00574C96" w:rsidRDefault="00DB0580" w:rsidP="00590292">
            <w:pPr>
              <w:pStyle w:val="Akapitzlist"/>
              <w:spacing w:before="60" w:after="60" w:line="276" w:lineRule="auto"/>
              <w:ind w:left="31"/>
              <w:contextualSpacing w:val="0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2BF67239" w14:textId="77777777" w:rsidR="00AD2CA6" w:rsidRDefault="00AD2CA6" w:rsidP="00EC439A"/>
    <w:p w14:paraId="6740798D" w14:textId="61A53404" w:rsidR="00E51364" w:rsidRDefault="005A387B" w:rsidP="005D3A99">
      <w:pPr>
        <w:pStyle w:val="Nagwek1"/>
      </w:pPr>
      <w:r>
        <w:t>W</w:t>
      </w:r>
      <w:r w:rsidR="00E51364">
        <w:t>YMAG</w:t>
      </w:r>
      <w:r w:rsidR="00A15552">
        <w:t>A</w:t>
      </w:r>
      <w:r w:rsidR="00E51364">
        <w:t>NIA OBLIGATORYJNE W PRZEDSIĘWZIĘCIU</w:t>
      </w:r>
    </w:p>
    <w:p w14:paraId="1415C4CC" w14:textId="77777777" w:rsidR="00DE1624" w:rsidRDefault="00DE1624" w:rsidP="00705167">
      <w:pPr>
        <w:jc w:val="both"/>
        <w:rPr>
          <w:i/>
          <w:iCs/>
          <w:sz w:val="20"/>
          <w:szCs w:val="20"/>
        </w:rPr>
      </w:pPr>
    </w:p>
    <w:p w14:paraId="7F409F33" w14:textId="1C4F3BF8" w:rsidR="00DE1624" w:rsidRDefault="00DE1624" w:rsidP="00705167">
      <w:pPr>
        <w:jc w:val="both"/>
        <w:rPr>
          <w:i/>
          <w:iCs/>
          <w:sz w:val="20"/>
          <w:szCs w:val="20"/>
        </w:rPr>
      </w:pPr>
      <w:r w:rsidRPr="00DE1624">
        <w:rPr>
          <w:i/>
          <w:iCs/>
          <w:sz w:val="20"/>
          <w:szCs w:val="20"/>
        </w:rPr>
        <w:t>Uwaga! Wnioskodawca musi określić w Tabeli D.1 spełnienie Wymagań Obligatoryjnych, stawianych opracowywane</w:t>
      </w:r>
      <w:r w:rsidR="0024549F">
        <w:rPr>
          <w:i/>
          <w:iCs/>
          <w:sz w:val="20"/>
          <w:szCs w:val="20"/>
        </w:rPr>
        <w:t>mu</w:t>
      </w:r>
      <w:r w:rsidR="000A3CB7">
        <w:rPr>
          <w:i/>
          <w:iCs/>
          <w:sz w:val="20"/>
          <w:szCs w:val="20"/>
        </w:rPr>
        <w:t xml:space="preserve"> Prototypowi</w:t>
      </w:r>
      <w:r w:rsidR="0024549F">
        <w:rPr>
          <w:i/>
          <w:iCs/>
          <w:sz w:val="20"/>
          <w:szCs w:val="20"/>
        </w:rPr>
        <w:t xml:space="preserve"> System</w:t>
      </w:r>
      <w:r w:rsidR="000A3CB7">
        <w:rPr>
          <w:i/>
          <w:iCs/>
          <w:sz w:val="20"/>
          <w:szCs w:val="20"/>
        </w:rPr>
        <w:t>u</w:t>
      </w:r>
      <w:r w:rsidRPr="00DE1624">
        <w:rPr>
          <w:i/>
          <w:iCs/>
          <w:sz w:val="20"/>
          <w:szCs w:val="20"/>
        </w:rPr>
        <w:t xml:space="preserve"> </w:t>
      </w:r>
      <w:r w:rsidR="0024549F">
        <w:rPr>
          <w:i/>
          <w:iCs/>
          <w:sz w:val="20"/>
          <w:szCs w:val="20"/>
        </w:rPr>
        <w:t>M</w:t>
      </w:r>
      <w:r w:rsidR="00BD59F0">
        <w:rPr>
          <w:i/>
          <w:iCs/>
          <w:sz w:val="20"/>
          <w:szCs w:val="20"/>
        </w:rPr>
        <w:t xml:space="preserve">agazynowania </w:t>
      </w:r>
      <w:r w:rsidR="0024549F">
        <w:rPr>
          <w:i/>
          <w:iCs/>
          <w:sz w:val="20"/>
          <w:szCs w:val="20"/>
        </w:rPr>
        <w:t>E</w:t>
      </w:r>
      <w:r w:rsidR="00BD59F0">
        <w:rPr>
          <w:i/>
          <w:iCs/>
          <w:sz w:val="20"/>
          <w:szCs w:val="20"/>
        </w:rPr>
        <w:t xml:space="preserve">nergii elektrycznej – </w:t>
      </w:r>
      <w:r w:rsidR="00180BE1">
        <w:rPr>
          <w:i/>
          <w:iCs/>
          <w:sz w:val="20"/>
          <w:szCs w:val="20"/>
        </w:rPr>
        <w:t>S</w:t>
      </w:r>
      <w:r w:rsidR="00BD59F0">
        <w:rPr>
          <w:i/>
          <w:iCs/>
          <w:sz w:val="20"/>
          <w:szCs w:val="20"/>
        </w:rPr>
        <w:t>trumień „</w:t>
      </w:r>
      <w:r w:rsidR="00180BE1">
        <w:rPr>
          <w:i/>
          <w:iCs/>
          <w:sz w:val="20"/>
          <w:szCs w:val="20"/>
        </w:rPr>
        <w:t>S</w:t>
      </w:r>
      <w:r w:rsidR="00B21DDA">
        <w:rPr>
          <w:i/>
          <w:iCs/>
          <w:sz w:val="20"/>
          <w:szCs w:val="20"/>
        </w:rPr>
        <w:t>ystem</w:t>
      </w:r>
      <w:r w:rsidR="00BD59F0">
        <w:rPr>
          <w:i/>
          <w:iCs/>
          <w:sz w:val="20"/>
          <w:szCs w:val="20"/>
        </w:rPr>
        <w:t>”</w:t>
      </w:r>
      <w:r w:rsidRPr="00DE1624">
        <w:rPr>
          <w:i/>
          <w:iCs/>
          <w:sz w:val="20"/>
          <w:szCs w:val="20"/>
        </w:rPr>
        <w:t>, opisanych szczegółowo w Załączniku nr 1 do Regulaminu. Wnioskodawca zobligowany jest do wpisania w Tabeli D.1 w kolumnie „</w:t>
      </w:r>
      <w:r w:rsidR="00543291">
        <w:rPr>
          <w:b/>
          <w:sz w:val="20"/>
          <w:szCs w:val="20"/>
        </w:rPr>
        <w:t xml:space="preserve">Deklaracja Wnioskodawcy dotycząca Spełnienia Wymagania </w:t>
      </w:r>
      <w:r w:rsidRPr="00DE1624">
        <w:rPr>
          <w:i/>
          <w:iCs/>
          <w:sz w:val="20"/>
          <w:szCs w:val="20"/>
        </w:rPr>
        <w:t xml:space="preserve">” frazy </w:t>
      </w:r>
      <w:r w:rsidRPr="00180BE1">
        <w:rPr>
          <w:b/>
          <w:i/>
          <w:iCs/>
          <w:sz w:val="20"/>
          <w:szCs w:val="20"/>
        </w:rPr>
        <w:t>„Spełniam”</w:t>
      </w:r>
      <w:r w:rsidRPr="00DE1624">
        <w:rPr>
          <w:i/>
          <w:iCs/>
          <w:sz w:val="20"/>
          <w:szCs w:val="20"/>
        </w:rPr>
        <w:t xml:space="preserve"> w przypadku deklaracji spełnienia określonego wymagania lub </w:t>
      </w:r>
      <w:r w:rsidRPr="00180BE1">
        <w:rPr>
          <w:b/>
          <w:i/>
          <w:iCs/>
          <w:sz w:val="20"/>
          <w:szCs w:val="20"/>
        </w:rPr>
        <w:t>„Nie spełniam”</w:t>
      </w:r>
      <w:r w:rsidRPr="00DE1624">
        <w:rPr>
          <w:i/>
          <w:iCs/>
          <w:sz w:val="20"/>
          <w:szCs w:val="20"/>
        </w:rPr>
        <w:t xml:space="preserve"> w przypadku braku deklaracji spełnienia określonego wymagania. Jednocześnie w kolumnie „Uwagi” Wnioskodawca może (lecz nie musi) wpisać swoje uwagi odnośnie spełniania lub niespełniania danego </w:t>
      </w:r>
      <w:r w:rsidR="004959A7">
        <w:rPr>
          <w:i/>
          <w:iCs/>
          <w:sz w:val="20"/>
          <w:szCs w:val="20"/>
        </w:rPr>
        <w:t>Wymagania</w:t>
      </w:r>
      <w:r w:rsidRPr="00DE1624">
        <w:rPr>
          <w:i/>
          <w:iCs/>
          <w:sz w:val="20"/>
          <w:szCs w:val="20"/>
        </w:rPr>
        <w:t>.</w:t>
      </w:r>
    </w:p>
    <w:p w14:paraId="00675271" w14:textId="2715B608" w:rsidR="00501766" w:rsidRDefault="00501766" w:rsidP="00705167">
      <w:pPr>
        <w:jc w:val="both"/>
        <w:rPr>
          <w:i/>
          <w:iCs/>
          <w:sz w:val="20"/>
          <w:szCs w:val="20"/>
        </w:rPr>
      </w:pPr>
      <w:r w:rsidRPr="00C25553">
        <w:rPr>
          <w:i/>
          <w:iCs/>
          <w:sz w:val="20"/>
          <w:szCs w:val="20"/>
          <w:u w:val="single"/>
        </w:rPr>
        <w:t>Uwaga!</w:t>
      </w:r>
      <w:r>
        <w:rPr>
          <w:i/>
          <w:iCs/>
          <w:sz w:val="20"/>
          <w:szCs w:val="20"/>
        </w:rPr>
        <w:t xml:space="preserve"> Dla Wymagania Obligatoryjnego </w:t>
      </w:r>
      <w:r w:rsidR="00060939">
        <w:rPr>
          <w:i/>
          <w:iCs/>
          <w:sz w:val="20"/>
          <w:szCs w:val="20"/>
        </w:rPr>
        <w:t>5</w:t>
      </w:r>
      <w:r>
        <w:rPr>
          <w:i/>
          <w:iCs/>
          <w:sz w:val="20"/>
          <w:szCs w:val="20"/>
        </w:rPr>
        <w:t>.3 Wnioskodawca musi podać uzasadnienie spełnienia tego Wymagania. Uzasadnienie musi zawierać informacje wskazane w instrukcji zamieszczonej w polu Uzasadnienie.</w:t>
      </w:r>
    </w:p>
    <w:p w14:paraId="14DC515F" w14:textId="14B40A3E" w:rsidR="00DE1624" w:rsidRPr="00E47914" w:rsidRDefault="00E47914" w:rsidP="00705167">
      <w:pPr>
        <w:jc w:val="both"/>
      </w:pPr>
      <w:r w:rsidRPr="799A9864">
        <w:rPr>
          <w:i/>
          <w:iCs/>
          <w:color w:val="445369"/>
          <w:sz w:val="18"/>
          <w:szCs w:val="18"/>
        </w:rPr>
        <w:t xml:space="preserve">Tabela D.1 Wymagania Obligatoryjne stawiane Prototypowi Systemu Magazynowania </w:t>
      </w:r>
      <w:r w:rsidR="00180BE1" w:rsidRPr="799A9864">
        <w:rPr>
          <w:i/>
          <w:iCs/>
          <w:color w:val="445369"/>
          <w:sz w:val="18"/>
          <w:szCs w:val="18"/>
        </w:rPr>
        <w:t>E</w:t>
      </w:r>
      <w:r w:rsidRPr="799A9864">
        <w:rPr>
          <w:i/>
          <w:iCs/>
          <w:color w:val="445369"/>
          <w:sz w:val="18"/>
          <w:szCs w:val="18"/>
        </w:rPr>
        <w:t xml:space="preserve">nergii </w:t>
      </w:r>
      <w:r w:rsidR="00180BE1" w:rsidRPr="799A9864">
        <w:rPr>
          <w:i/>
          <w:iCs/>
          <w:color w:val="445369"/>
          <w:sz w:val="18"/>
          <w:szCs w:val="18"/>
        </w:rPr>
        <w:t>S</w:t>
      </w:r>
      <w:r w:rsidRPr="799A9864">
        <w:rPr>
          <w:i/>
          <w:iCs/>
          <w:color w:val="445369"/>
          <w:sz w:val="18"/>
          <w:szCs w:val="18"/>
        </w:rPr>
        <w:t>trumienia „System”.</w:t>
      </w:r>
    </w:p>
    <w:tbl>
      <w:tblPr>
        <w:tblStyle w:val="Tabela-Siatka"/>
        <w:tblW w:w="10353" w:type="dxa"/>
        <w:jc w:val="center"/>
        <w:tblLayout w:type="fixed"/>
        <w:tblLook w:val="04A0" w:firstRow="1" w:lastRow="0" w:firstColumn="1" w:lastColumn="0" w:noHBand="0" w:noVBand="1"/>
      </w:tblPr>
      <w:tblGrid>
        <w:gridCol w:w="1561"/>
        <w:gridCol w:w="1848"/>
        <w:gridCol w:w="2976"/>
        <w:gridCol w:w="1984"/>
        <w:gridCol w:w="1984"/>
      </w:tblGrid>
      <w:tr w:rsidR="00DA5952" w14:paraId="270F5D24" w14:textId="170AB74C" w:rsidTr="2388E1F8">
        <w:trPr>
          <w:trHeight w:val="730"/>
          <w:tblHeader/>
          <w:jc w:val="center"/>
        </w:trPr>
        <w:tc>
          <w:tcPr>
            <w:tcW w:w="1561" w:type="dxa"/>
            <w:shd w:val="clear" w:color="auto" w:fill="C5E0B3" w:themeFill="accent6" w:themeFillTint="66"/>
          </w:tcPr>
          <w:p w14:paraId="6E69A69B" w14:textId="56E4E516" w:rsidR="00DA5952" w:rsidRPr="00616ADD" w:rsidRDefault="00616ADD" w:rsidP="00E47914">
            <w:pPr>
              <w:pStyle w:val="Akapitzlist"/>
              <w:ind w:left="0"/>
              <w:jc w:val="center"/>
              <w:rPr>
                <w:b/>
                <w:sz w:val="20"/>
                <w:szCs w:val="20"/>
              </w:rPr>
            </w:pPr>
            <w:r w:rsidRPr="00616ADD">
              <w:rPr>
                <w:b/>
                <w:sz w:val="18"/>
                <w:szCs w:val="20"/>
              </w:rPr>
              <w:t>Nr Wymagania Obligatoryjnego</w:t>
            </w:r>
          </w:p>
        </w:tc>
        <w:tc>
          <w:tcPr>
            <w:tcW w:w="1848" w:type="dxa"/>
            <w:shd w:val="clear" w:color="auto" w:fill="C5E0B3" w:themeFill="accent6" w:themeFillTint="66"/>
          </w:tcPr>
          <w:p w14:paraId="66296838" w14:textId="77777777" w:rsidR="00DA5952" w:rsidRPr="00B61C50" w:rsidRDefault="00DA5952" w:rsidP="00E47914">
            <w:pPr>
              <w:jc w:val="center"/>
              <w:rPr>
                <w:b/>
                <w:sz w:val="20"/>
                <w:szCs w:val="20"/>
              </w:rPr>
            </w:pPr>
            <w:r w:rsidRPr="00B61C50">
              <w:rPr>
                <w:b/>
                <w:sz w:val="20"/>
                <w:szCs w:val="20"/>
              </w:rPr>
              <w:t>Kategoria</w:t>
            </w:r>
          </w:p>
        </w:tc>
        <w:tc>
          <w:tcPr>
            <w:tcW w:w="2976" w:type="dxa"/>
            <w:shd w:val="clear" w:color="auto" w:fill="C5E0B3" w:themeFill="accent6" w:themeFillTint="66"/>
          </w:tcPr>
          <w:p w14:paraId="5D900A14" w14:textId="2161BF1D" w:rsidR="00DA5952" w:rsidRPr="00B61C50" w:rsidRDefault="00DA5952" w:rsidP="799A9864">
            <w:pPr>
              <w:jc w:val="center"/>
              <w:rPr>
                <w:b/>
                <w:bCs/>
                <w:sz w:val="20"/>
                <w:szCs w:val="20"/>
              </w:rPr>
            </w:pPr>
            <w:r w:rsidRPr="799A9864">
              <w:rPr>
                <w:b/>
                <w:bCs/>
                <w:sz w:val="20"/>
                <w:szCs w:val="20"/>
              </w:rPr>
              <w:t>Nazwa Wymagania Obligatoryjnego</w:t>
            </w:r>
          </w:p>
        </w:tc>
        <w:tc>
          <w:tcPr>
            <w:tcW w:w="1984" w:type="dxa"/>
            <w:shd w:val="clear" w:color="auto" w:fill="C5E0B3" w:themeFill="accent6" w:themeFillTint="66"/>
          </w:tcPr>
          <w:p w14:paraId="0ED89D18" w14:textId="26BC556A" w:rsidR="00DA5952" w:rsidRDefault="00DA5952" w:rsidP="0054329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Deklaracja Wnioskodawcy dotycząca </w:t>
            </w:r>
            <w:r w:rsidR="00543291">
              <w:rPr>
                <w:b/>
                <w:sz w:val="20"/>
                <w:szCs w:val="20"/>
              </w:rPr>
              <w:t>Spełnienia Wymagania</w:t>
            </w:r>
            <w:r>
              <w:rPr>
                <w:b/>
                <w:sz w:val="20"/>
                <w:szCs w:val="20"/>
              </w:rPr>
              <w:t>:</w:t>
            </w:r>
          </w:p>
        </w:tc>
        <w:tc>
          <w:tcPr>
            <w:tcW w:w="1984" w:type="dxa"/>
            <w:shd w:val="clear" w:color="auto" w:fill="C5E0B3" w:themeFill="accent6" w:themeFillTint="66"/>
          </w:tcPr>
          <w:p w14:paraId="11268C18" w14:textId="42DB0430" w:rsidR="00DA5952" w:rsidRDefault="00DA5952" w:rsidP="799A9864">
            <w:pPr>
              <w:jc w:val="center"/>
              <w:rPr>
                <w:b/>
                <w:bCs/>
                <w:sz w:val="20"/>
                <w:szCs w:val="20"/>
              </w:rPr>
            </w:pPr>
            <w:r w:rsidRPr="799A9864">
              <w:rPr>
                <w:b/>
                <w:bCs/>
                <w:sz w:val="20"/>
                <w:szCs w:val="20"/>
              </w:rPr>
              <w:t>Uwagi:</w:t>
            </w:r>
          </w:p>
        </w:tc>
      </w:tr>
      <w:tr w:rsidR="00DA5952" w14:paraId="031CA182" w14:textId="365835CF" w:rsidTr="2388E1F8">
        <w:trPr>
          <w:trHeight w:val="1123"/>
          <w:tblHeader/>
          <w:jc w:val="center"/>
        </w:trPr>
        <w:tc>
          <w:tcPr>
            <w:tcW w:w="1561" w:type="dxa"/>
            <w:shd w:val="clear" w:color="auto" w:fill="E2EFD9" w:themeFill="accent6" w:themeFillTint="33"/>
          </w:tcPr>
          <w:p w14:paraId="1374E321" w14:textId="736852C0" w:rsidR="00DA5952" w:rsidRPr="00616ADD" w:rsidRDefault="00060939" w:rsidP="00793FE7">
            <w:pPr>
              <w:pStyle w:val="Akapitzlist"/>
              <w:ind w:lef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  <w:r w:rsidR="00DA5952" w:rsidRPr="00616ADD">
              <w:rPr>
                <w:b/>
                <w:sz w:val="20"/>
                <w:szCs w:val="20"/>
              </w:rPr>
              <w:t>.1</w:t>
            </w:r>
          </w:p>
        </w:tc>
        <w:tc>
          <w:tcPr>
            <w:tcW w:w="1848" w:type="dxa"/>
            <w:shd w:val="clear" w:color="auto" w:fill="E2EFD9" w:themeFill="accent6" w:themeFillTint="33"/>
          </w:tcPr>
          <w:p w14:paraId="063A338C" w14:textId="5D9F7FFC" w:rsidR="00DA5952" w:rsidRDefault="00DA5952" w:rsidP="00DA5952">
            <w:pPr>
              <w:spacing w:line="259" w:lineRule="auto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Prototyp Systemu</w:t>
            </w:r>
          </w:p>
        </w:tc>
        <w:tc>
          <w:tcPr>
            <w:tcW w:w="2976" w:type="dxa"/>
            <w:shd w:val="clear" w:color="auto" w:fill="E2EFD9" w:themeFill="accent6" w:themeFillTint="33"/>
          </w:tcPr>
          <w:p w14:paraId="01D82B13" w14:textId="2C0C77F3" w:rsidR="00DA5952" w:rsidRDefault="00DA5952" w:rsidP="00DA5952">
            <w:pPr>
              <w:spacing w:line="259" w:lineRule="auto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Wykonanie Prototypu Systemu</w:t>
            </w:r>
          </w:p>
        </w:tc>
        <w:tc>
          <w:tcPr>
            <w:tcW w:w="1984" w:type="dxa"/>
          </w:tcPr>
          <w:p w14:paraId="5D724061" w14:textId="01095C3B" w:rsidR="00DA5952" w:rsidRDefault="00DA5952" w:rsidP="00DA5952">
            <w:pPr>
              <w:rPr>
                <w:rStyle w:val="Tekstzastpczy"/>
              </w:rPr>
            </w:pPr>
          </w:p>
        </w:tc>
        <w:tc>
          <w:tcPr>
            <w:tcW w:w="1984" w:type="dxa"/>
          </w:tcPr>
          <w:p w14:paraId="71151F23" w14:textId="4DACB002" w:rsidR="00DA5952" w:rsidRDefault="00DA5952" w:rsidP="4184F812">
            <w:pPr>
              <w:rPr>
                <w:rStyle w:val="Tekstzastpczy"/>
              </w:rPr>
            </w:pPr>
          </w:p>
        </w:tc>
      </w:tr>
      <w:tr w:rsidR="00DA5952" w14:paraId="29346474" w14:textId="454EA91B" w:rsidTr="2388E1F8">
        <w:trPr>
          <w:trHeight w:val="1123"/>
          <w:tblHeader/>
          <w:jc w:val="center"/>
        </w:trPr>
        <w:tc>
          <w:tcPr>
            <w:tcW w:w="1561" w:type="dxa"/>
            <w:shd w:val="clear" w:color="auto" w:fill="E2EFD9" w:themeFill="accent6" w:themeFillTint="33"/>
          </w:tcPr>
          <w:p w14:paraId="7C6CAAA6" w14:textId="34E65599" w:rsidR="00DA5952" w:rsidRPr="00616ADD" w:rsidRDefault="00060939" w:rsidP="00793FE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  <w:r w:rsidR="00DA5952" w:rsidRPr="00616ADD">
              <w:rPr>
                <w:b/>
                <w:sz w:val="20"/>
                <w:szCs w:val="20"/>
              </w:rPr>
              <w:t>.2</w:t>
            </w:r>
          </w:p>
        </w:tc>
        <w:tc>
          <w:tcPr>
            <w:tcW w:w="1848" w:type="dxa"/>
            <w:shd w:val="clear" w:color="auto" w:fill="E2EFD9" w:themeFill="accent6" w:themeFillTint="33"/>
          </w:tcPr>
          <w:p w14:paraId="595D8DCF" w14:textId="239A5A2B" w:rsidR="00DA5952" w:rsidRPr="00B61C50" w:rsidRDefault="00DA5952" w:rsidP="00DA5952">
            <w:pPr>
              <w:rPr>
                <w:b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Prototyp Systemu</w:t>
            </w:r>
            <w:r w:rsidRPr="00B61C50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976" w:type="dxa"/>
            <w:shd w:val="clear" w:color="auto" w:fill="E2EFD9" w:themeFill="accent6" w:themeFillTint="33"/>
          </w:tcPr>
          <w:p w14:paraId="449F30A2" w14:textId="52B33CD4" w:rsidR="00DA5952" w:rsidRDefault="00DA5952" w:rsidP="00DA5952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0"/>
                <w:szCs w:val="20"/>
              </w:rPr>
              <w:t>Spełnienie Wymagań</w:t>
            </w:r>
            <w:r>
              <w:rPr>
                <w:rStyle w:val="eop"/>
                <w:rFonts w:ascii="Calibri" w:hAnsi="Calibri" w:cs="Calibri"/>
                <w:sz w:val="20"/>
                <w:szCs w:val="20"/>
              </w:rPr>
              <w:t> </w:t>
            </w:r>
          </w:p>
          <w:p w14:paraId="2A19951D" w14:textId="77777777" w:rsidR="00DA5952" w:rsidRDefault="00DA5952" w:rsidP="00DA5952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0"/>
                <w:szCs w:val="20"/>
              </w:rPr>
              <w:t>Obligatoryjnych w zakresie Systemu</w:t>
            </w:r>
            <w:r>
              <w:rPr>
                <w:rStyle w:val="eop"/>
                <w:rFonts w:ascii="Calibri" w:hAnsi="Calibri" w:cs="Calibri"/>
                <w:sz w:val="20"/>
                <w:szCs w:val="20"/>
              </w:rPr>
              <w:t> </w:t>
            </w:r>
          </w:p>
          <w:p w14:paraId="6E9067AD" w14:textId="237821BE" w:rsidR="00DA5952" w:rsidRPr="00B61C50" w:rsidRDefault="00DA5952" w:rsidP="00DA5952">
            <w:pPr>
              <w:rPr>
                <w:b/>
                <w:bCs/>
                <w:sz w:val="20"/>
                <w:szCs w:val="20"/>
              </w:rPr>
            </w:pPr>
            <w:r w:rsidRPr="00B61C50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</w:tcPr>
          <w:p w14:paraId="0428B856" w14:textId="2279AA47" w:rsidR="00DA5952" w:rsidRDefault="00DA5952" w:rsidP="4184F812">
            <w:pPr>
              <w:rPr>
                <w:rStyle w:val="Tekstzastpczy"/>
              </w:rPr>
            </w:pPr>
          </w:p>
        </w:tc>
        <w:tc>
          <w:tcPr>
            <w:tcW w:w="1984" w:type="dxa"/>
          </w:tcPr>
          <w:p w14:paraId="75BA3836" w14:textId="18EC5E16" w:rsidR="00DA5952" w:rsidRDefault="00DA5952" w:rsidP="4184F812">
            <w:pPr>
              <w:rPr>
                <w:rStyle w:val="Tekstzastpczy"/>
              </w:rPr>
            </w:pPr>
          </w:p>
        </w:tc>
      </w:tr>
      <w:tr w:rsidR="00DA5952" w14:paraId="51B0ABD7" w14:textId="509F4EF6" w:rsidTr="2388E1F8">
        <w:trPr>
          <w:trHeight w:val="1123"/>
          <w:tblHeader/>
          <w:jc w:val="center"/>
        </w:trPr>
        <w:tc>
          <w:tcPr>
            <w:tcW w:w="1561" w:type="dxa"/>
            <w:shd w:val="clear" w:color="auto" w:fill="E2EFD9" w:themeFill="accent6" w:themeFillTint="33"/>
          </w:tcPr>
          <w:p w14:paraId="59FE8C3B" w14:textId="75D57DF9" w:rsidR="00DA5952" w:rsidRPr="00616ADD" w:rsidRDefault="00060939" w:rsidP="00793FE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  <w:r w:rsidR="00DA5952" w:rsidRPr="00616ADD">
              <w:rPr>
                <w:b/>
                <w:sz w:val="20"/>
                <w:szCs w:val="20"/>
              </w:rPr>
              <w:t>.3</w:t>
            </w:r>
          </w:p>
        </w:tc>
        <w:tc>
          <w:tcPr>
            <w:tcW w:w="1848" w:type="dxa"/>
            <w:shd w:val="clear" w:color="auto" w:fill="E2EFD9" w:themeFill="accent6" w:themeFillTint="33"/>
          </w:tcPr>
          <w:p w14:paraId="3884396A" w14:textId="69FA144A" w:rsidR="00DA5952" w:rsidRPr="00B61C50" w:rsidRDefault="00DA5952" w:rsidP="00DA5952">
            <w:pPr>
              <w:rPr>
                <w:b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Prototyp Systemu</w:t>
            </w:r>
            <w:r w:rsidRPr="00B61C50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976" w:type="dxa"/>
            <w:shd w:val="clear" w:color="auto" w:fill="E2EFD9" w:themeFill="accent6" w:themeFillTint="33"/>
          </w:tcPr>
          <w:p w14:paraId="3E8BC72B" w14:textId="5B2ABA8D" w:rsidR="00DA5952" w:rsidRPr="00C25553" w:rsidRDefault="00DA5952" w:rsidP="00C25553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b/>
                <w:bCs/>
                <w:sz w:val="20"/>
                <w:szCs w:val="20"/>
              </w:rPr>
            </w:pPr>
            <w:r w:rsidRPr="00501766">
              <w:rPr>
                <w:rStyle w:val="normaltextrun"/>
                <w:rFonts w:ascii="Calibri" w:hAnsi="Calibri" w:cs="Calibri"/>
                <w:b/>
                <w:bCs/>
                <w:sz w:val="20"/>
                <w:szCs w:val="20"/>
              </w:rPr>
              <w:t>Moc i pojemność Systemu</w:t>
            </w:r>
            <w:r w:rsidRPr="00C25553">
              <w:rPr>
                <w:rStyle w:val="normaltextrun"/>
                <w:rFonts w:ascii="Calibri" w:hAnsi="Calibri" w:cs="Calibri"/>
                <w:b/>
                <w:bCs/>
                <w:sz w:val="20"/>
                <w:szCs w:val="20"/>
              </w:rPr>
              <w:t xml:space="preserve">  </w:t>
            </w:r>
          </w:p>
        </w:tc>
        <w:tc>
          <w:tcPr>
            <w:tcW w:w="1984" w:type="dxa"/>
          </w:tcPr>
          <w:p w14:paraId="1204800A" w14:textId="4B8429D6" w:rsidR="00DA5952" w:rsidRDefault="00DA5952" w:rsidP="4184F812">
            <w:pPr>
              <w:rPr>
                <w:rStyle w:val="Tekstzastpczy"/>
              </w:rPr>
            </w:pPr>
          </w:p>
        </w:tc>
        <w:tc>
          <w:tcPr>
            <w:tcW w:w="1984" w:type="dxa"/>
          </w:tcPr>
          <w:p w14:paraId="0AA51574" w14:textId="1043B1E2" w:rsidR="00DA5952" w:rsidRDefault="00DA5952" w:rsidP="4184F812">
            <w:pPr>
              <w:rPr>
                <w:rStyle w:val="Tekstzastpczy"/>
              </w:rPr>
            </w:pPr>
          </w:p>
        </w:tc>
      </w:tr>
      <w:tr w:rsidR="00501766" w14:paraId="41662E76" w14:textId="77777777" w:rsidTr="2388E1F8">
        <w:trPr>
          <w:trHeight w:val="677"/>
          <w:tblHeader/>
          <w:jc w:val="center"/>
        </w:trPr>
        <w:tc>
          <w:tcPr>
            <w:tcW w:w="10353" w:type="dxa"/>
            <w:gridSpan w:val="5"/>
            <w:shd w:val="clear" w:color="auto" w:fill="FFFFFF" w:themeFill="background1"/>
          </w:tcPr>
          <w:p w14:paraId="3725C90B" w14:textId="77777777" w:rsidR="00501766" w:rsidRPr="00616ADD" w:rsidRDefault="00501766" w:rsidP="00C25553">
            <w:pPr>
              <w:shd w:val="clear" w:color="auto" w:fill="FFFFFF" w:themeFill="background1"/>
              <w:rPr>
                <w:rFonts w:cstheme="minorHAnsi"/>
                <w:sz w:val="20"/>
              </w:rPr>
            </w:pPr>
          </w:p>
          <w:p w14:paraId="6F73B74E" w14:textId="70A86F82" w:rsidR="00501766" w:rsidRPr="00616ADD" w:rsidRDefault="00C25553" w:rsidP="00C25553">
            <w:pPr>
              <w:shd w:val="clear" w:color="auto" w:fill="FFFFFF" w:themeFill="background1"/>
              <w:rPr>
                <w:rStyle w:val="normaltextrun"/>
                <w:rFonts w:eastAsia="Times New Roman" w:cstheme="minorHAnsi"/>
                <w:bCs/>
                <w:i/>
                <w:sz w:val="20"/>
                <w:lang w:eastAsia="pl-PL"/>
              </w:rPr>
            </w:pPr>
            <w:r w:rsidRPr="00616ADD">
              <w:rPr>
                <w:i/>
                <w:sz w:val="20"/>
                <w:szCs w:val="20"/>
              </w:rPr>
              <w:t xml:space="preserve">W tym polu proszę wpisać </w:t>
            </w:r>
            <w:r w:rsidRPr="00616ADD">
              <w:rPr>
                <w:rStyle w:val="normaltextrun"/>
                <w:rFonts w:eastAsia="Times New Roman" w:cstheme="minorHAnsi"/>
                <w:bCs/>
                <w:i/>
                <w:sz w:val="20"/>
                <w:lang w:eastAsia="pl-PL"/>
              </w:rPr>
              <w:t>u</w:t>
            </w:r>
            <w:r w:rsidR="00501766" w:rsidRPr="00616ADD">
              <w:rPr>
                <w:rStyle w:val="normaltextrun"/>
                <w:rFonts w:eastAsia="Times New Roman" w:cstheme="minorHAnsi"/>
                <w:bCs/>
                <w:i/>
                <w:sz w:val="20"/>
                <w:lang w:eastAsia="pl-PL"/>
              </w:rPr>
              <w:t>zasadnie</w:t>
            </w:r>
            <w:r w:rsidRPr="00616ADD">
              <w:rPr>
                <w:rStyle w:val="normaltextrun"/>
                <w:rFonts w:eastAsia="Times New Roman" w:cstheme="minorHAnsi"/>
                <w:bCs/>
                <w:i/>
                <w:sz w:val="20"/>
                <w:lang w:eastAsia="pl-PL"/>
              </w:rPr>
              <w:t>nie Wymagania Obligatoryjnego</w:t>
            </w:r>
            <w:r w:rsidR="00501766" w:rsidRPr="00616ADD">
              <w:rPr>
                <w:rStyle w:val="normaltextrun"/>
                <w:rFonts w:eastAsia="Times New Roman" w:cstheme="minorHAnsi"/>
                <w:bCs/>
                <w:i/>
                <w:sz w:val="20"/>
                <w:lang w:eastAsia="pl-PL"/>
              </w:rPr>
              <w:t xml:space="preserve"> zawierające:</w:t>
            </w:r>
          </w:p>
          <w:p w14:paraId="0B5B8934" w14:textId="6414D7DD" w:rsidR="00501766" w:rsidRPr="00616ADD" w:rsidRDefault="00501766" w:rsidP="2388E1F8">
            <w:pPr>
              <w:pStyle w:val="Akapitzlist"/>
              <w:numPr>
                <w:ilvl w:val="0"/>
                <w:numId w:val="13"/>
              </w:numPr>
              <w:shd w:val="clear" w:color="auto" w:fill="FFFFFF" w:themeFill="background1"/>
              <w:rPr>
                <w:i/>
                <w:iCs/>
                <w:sz w:val="20"/>
                <w:szCs w:val="20"/>
              </w:rPr>
            </w:pPr>
            <w:r w:rsidRPr="2388E1F8">
              <w:rPr>
                <w:i/>
                <w:iCs/>
                <w:sz w:val="20"/>
                <w:szCs w:val="20"/>
              </w:rPr>
              <w:t>moc Prototypu Systemu</w:t>
            </w:r>
            <w:r w:rsidR="524A80A2" w:rsidRPr="2388E1F8">
              <w:rPr>
                <w:i/>
                <w:iCs/>
                <w:sz w:val="20"/>
                <w:szCs w:val="20"/>
              </w:rPr>
              <w:t xml:space="preserve"> </w:t>
            </w:r>
            <w:r w:rsidRPr="2388E1F8">
              <w:rPr>
                <w:i/>
                <w:iCs/>
                <w:sz w:val="20"/>
                <w:szCs w:val="20"/>
              </w:rPr>
              <w:t>oraz</w:t>
            </w:r>
          </w:p>
          <w:p w14:paraId="7061E626" w14:textId="77777777" w:rsidR="00501766" w:rsidRPr="00616ADD" w:rsidRDefault="00501766" w:rsidP="00C25553">
            <w:pPr>
              <w:pStyle w:val="Akapitzlist"/>
              <w:numPr>
                <w:ilvl w:val="0"/>
                <w:numId w:val="13"/>
              </w:numPr>
              <w:shd w:val="clear" w:color="auto" w:fill="FFFFFF" w:themeFill="background1"/>
              <w:rPr>
                <w:rFonts w:cstheme="minorHAnsi"/>
                <w:i/>
                <w:sz w:val="20"/>
              </w:rPr>
            </w:pPr>
            <w:r w:rsidRPr="00616ADD">
              <w:rPr>
                <w:rFonts w:cstheme="minorHAnsi"/>
                <w:i/>
                <w:sz w:val="20"/>
              </w:rPr>
              <w:t>pojemność Prototypu Systemu.</w:t>
            </w:r>
          </w:p>
          <w:p w14:paraId="46B24DF9" w14:textId="2FA88E25" w:rsidR="00501766" w:rsidRPr="00616ADD" w:rsidRDefault="00501766" w:rsidP="00C25553">
            <w:pPr>
              <w:pStyle w:val="Akapitzlist"/>
              <w:shd w:val="clear" w:color="auto" w:fill="FFFFFF" w:themeFill="background1"/>
              <w:rPr>
                <w:rFonts w:cstheme="minorHAnsi"/>
                <w:i/>
                <w:sz w:val="20"/>
              </w:rPr>
            </w:pPr>
          </w:p>
        </w:tc>
      </w:tr>
    </w:tbl>
    <w:p w14:paraId="59195626" w14:textId="1D54FB96" w:rsidR="000C69F2" w:rsidRDefault="000C69F2" w:rsidP="00C25553">
      <w:pPr>
        <w:shd w:val="clear" w:color="auto" w:fill="FFFFFF" w:themeFill="background1"/>
        <w:jc w:val="both"/>
        <w:rPr>
          <w:i/>
          <w:iCs/>
          <w:sz w:val="20"/>
          <w:szCs w:val="20"/>
        </w:rPr>
      </w:pPr>
    </w:p>
    <w:p w14:paraId="19D276B0" w14:textId="22257F74" w:rsidR="000A3CB7" w:rsidRDefault="000A3CB7" w:rsidP="000A3CB7">
      <w:pPr>
        <w:jc w:val="both"/>
        <w:rPr>
          <w:i/>
          <w:iCs/>
          <w:sz w:val="20"/>
          <w:szCs w:val="20"/>
        </w:rPr>
      </w:pPr>
      <w:r w:rsidRPr="00DE1624">
        <w:rPr>
          <w:i/>
          <w:iCs/>
          <w:sz w:val="20"/>
          <w:szCs w:val="20"/>
        </w:rPr>
        <w:t>Uwaga! Wniosko</w:t>
      </w:r>
      <w:r>
        <w:rPr>
          <w:i/>
          <w:iCs/>
          <w:sz w:val="20"/>
          <w:szCs w:val="20"/>
        </w:rPr>
        <w:t>dawca musi określić w Tabeli D.2</w:t>
      </w:r>
      <w:r w:rsidRPr="00DE1624">
        <w:rPr>
          <w:i/>
          <w:iCs/>
          <w:sz w:val="20"/>
          <w:szCs w:val="20"/>
        </w:rPr>
        <w:t xml:space="preserve"> spełnienie Wymagań Obligatoryjnych, stawianych opracowywane</w:t>
      </w:r>
      <w:r>
        <w:rPr>
          <w:i/>
          <w:iCs/>
          <w:sz w:val="20"/>
          <w:szCs w:val="20"/>
        </w:rPr>
        <w:t>mu Demonstratorowi Systemu</w:t>
      </w:r>
      <w:r w:rsidRPr="00DE1624">
        <w:rPr>
          <w:i/>
          <w:iCs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Magazynowania Energii elektrycznej – Strumień „System”</w:t>
      </w:r>
      <w:r w:rsidRPr="00DE1624">
        <w:rPr>
          <w:i/>
          <w:iCs/>
          <w:sz w:val="20"/>
          <w:szCs w:val="20"/>
        </w:rPr>
        <w:t>, opisanych szczegółowo w Załączniku nr 1 do Regulaminu. Wnioskodawca zobligowa</w:t>
      </w:r>
      <w:r>
        <w:rPr>
          <w:i/>
          <w:iCs/>
          <w:sz w:val="20"/>
          <w:szCs w:val="20"/>
        </w:rPr>
        <w:t>ny jest do wpisania w Tabeli D.2</w:t>
      </w:r>
      <w:r w:rsidRPr="00DE1624">
        <w:rPr>
          <w:i/>
          <w:iCs/>
          <w:sz w:val="20"/>
          <w:szCs w:val="20"/>
        </w:rPr>
        <w:t xml:space="preserve"> w kolumnie „</w:t>
      </w:r>
      <w:r w:rsidR="00543291">
        <w:rPr>
          <w:b/>
          <w:sz w:val="20"/>
          <w:szCs w:val="20"/>
        </w:rPr>
        <w:t>Deklaracja Wnioskodawcy dotycząca Spełnienia Wymagania</w:t>
      </w:r>
      <w:r w:rsidRPr="00DE1624">
        <w:rPr>
          <w:i/>
          <w:iCs/>
          <w:sz w:val="20"/>
          <w:szCs w:val="20"/>
        </w:rPr>
        <w:t xml:space="preserve">” frazy </w:t>
      </w:r>
      <w:r w:rsidRPr="00180BE1">
        <w:rPr>
          <w:b/>
          <w:i/>
          <w:iCs/>
          <w:sz w:val="20"/>
          <w:szCs w:val="20"/>
        </w:rPr>
        <w:t>„Spełniam”</w:t>
      </w:r>
      <w:r w:rsidRPr="00DE1624">
        <w:rPr>
          <w:i/>
          <w:iCs/>
          <w:sz w:val="20"/>
          <w:szCs w:val="20"/>
        </w:rPr>
        <w:t xml:space="preserve"> w przypadku deklaracji spełnienia określonego wymagania lub </w:t>
      </w:r>
      <w:r w:rsidRPr="00180BE1">
        <w:rPr>
          <w:b/>
          <w:i/>
          <w:iCs/>
          <w:sz w:val="20"/>
          <w:szCs w:val="20"/>
        </w:rPr>
        <w:t>„Nie spełniam”</w:t>
      </w:r>
      <w:r w:rsidRPr="00DE1624">
        <w:rPr>
          <w:i/>
          <w:iCs/>
          <w:sz w:val="20"/>
          <w:szCs w:val="20"/>
        </w:rPr>
        <w:t xml:space="preserve"> w przypadku braku deklaracji spełnienia określonego wymagania. Jednocześnie w kolumnie „Uwagi” Wnioskodawca może (lecz nie musi) wpisać swoje uwagi odnośnie spełniania lub niespełniania danego kryterium.</w:t>
      </w:r>
    </w:p>
    <w:p w14:paraId="57717EE6" w14:textId="76FBE6E0" w:rsidR="00C25553" w:rsidRDefault="00C25553" w:rsidP="00C25553">
      <w:pPr>
        <w:jc w:val="both"/>
        <w:rPr>
          <w:i/>
          <w:iCs/>
          <w:sz w:val="20"/>
          <w:szCs w:val="20"/>
        </w:rPr>
      </w:pPr>
      <w:r w:rsidRPr="00C25553">
        <w:rPr>
          <w:i/>
          <w:iCs/>
          <w:sz w:val="20"/>
          <w:szCs w:val="20"/>
          <w:u w:val="single"/>
        </w:rPr>
        <w:t>Uwaga!</w:t>
      </w:r>
      <w:r>
        <w:rPr>
          <w:i/>
          <w:iCs/>
          <w:sz w:val="20"/>
          <w:szCs w:val="20"/>
        </w:rPr>
        <w:t xml:space="preserve"> Dla Wymagań Obligatoryjnych </w:t>
      </w:r>
      <w:r w:rsidR="00060939">
        <w:rPr>
          <w:i/>
          <w:iCs/>
          <w:sz w:val="20"/>
          <w:szCs w:val="20"/>
        </w:rPr>
        <w:t>6</w:t>
      </w:r>
      <w:r>
        <w:rPr>
          <w:i/>
          <w:iCs/>
          <w:sz w:val="20"/>
          <w:szCs w:val="20"/>
        </w:rPr>
        <w:t xml:space="preserve">.4, </w:t>
      </w:r>
      <w:r w:rsidR="00060939">
        <w:rPr>
          <w:i/>
          <w:iCs/>
          <w:sz w:val="20"/>
          <w:szCs w:val="20"/>
        </w:rPr>
        <w:t>6</w:t>
      </w:r>
      <w:r>
        <w:rPr>
          <w:i/>
          <w:iCs/>
          <w:sz w:val="20"/>
          <w:szCs w:val="20"/>
        </w:rPr>
        <w:t xml:space="preserve">.5 oraz </w:t>
      </w:r>
      <w:r w:rsidR="00060939">
        <w:rPr>
          <w:i/>
          <w:iCs/>
          <w:sz w:val="20"/>
          <w:szCs w:val="20"/>
        </w:rPr>
        <w:t>6</w:t>
      </w:r>
      <w:r>
        <w:rPr>
          <w:i/>
          <w:iCs/>
          <w:sz w:val="20"/>
          <w:szCs w:val="20"/>
        </w:rPr>
        <w:t>.15 Wnioskodawca musi podać uzasadnienie spełnienia tych Wymagań. Uzasadnienia muszą zawierać informacje wskazane w instrukcji zamieszczonej w polu Uzasadnienie.</w:t>
      </w:r>
    </w:p>
    <w:p w14:paraId="707FEF11" w14:textId="77777777" w:rsidR="005D3A99" w:rsidRDefault="005D3A99" w:rsidP="00705167">
      <w:pPr>
        <w:jc w:val="both"/>
        <w:rPr>
          <w:i/>
          <w:iCs/>
          <w:sz w:val="20"/>
          <w:szCs w:val="20"/>
        </w:rPr>
      </w:pPr>
    </w:p>
    <w:p w14:paraId="1AA09797" w14:textId="609C0330" w:rsidR="00E51364" w:rsidRPr="00677385" w:rsidRDefault="00E51364" w:rsidP="00705167">
      <w:pPr>
        <w:jc w:val="both"/>
      </w:pPr>
      <w:r w:rsidRPr="307EB16C">
        <w:rPr>
          <w:i/>
          <w:iCs/>
          <w:color w:val="44546A" w:themeColor="text2"/>
          <w:sz w:val="18"/>
          <w:szCs w:val="18"/>
        </w:rPr>
        <w:t xml:space="preserve">Tabela </w:t>
      </w:r>
      <w:r w:rsidR="00BD59F0">
        <w:rPr>
          <w:i/>
          <w:iCs/>
          <w:color w:val="44546A" w:themeColor="text2"/>
          <w:sz w:val="18"/>
          <w:szCs w:val="18"/>
        </w:rPr>
        <w:t>D</w:t>
      </w:r>
      <w:r w:rsidRPr="307EB16C">
        <w:rPr>
          <w:i/>
          <w:iCs/>
          <w:color w:val="44546A" w:themeColor="text2"/>
          <w:sz w:val="18"/>
          <w:szCs w:val="18"/>
        </w:rPr>
        <w:t>.</w:t>
      </w:r>
      <w:r w:rsidR="00E47914">
        <w:rPr>
          <w:i/>
          <w:iCs/>
          <w:color w:val="44546A" w:themeColor="text2"/>
          <w:sz w:val="18"/>
          <w:szCs w:val="18"/>
        </w:rPr>
        <w:t>2</w:t>
      </w:r>
      <w:r w:rsidRPr="307EB16C">
        <w:rPr>
          <w:i/>
          <w:iCs/>
          <w:color w:val="44546A" w:themeColor="text2"/>
          <w:sz w:val="18"/>
          <w:szCs w:val="18"/>
        </w:rPr>
        <w:t xml:space="preserve"> </w:t>
      </w:r>
      <w:r w:rsidR="00E47914" w:rsidRPr="307EB16C">
        <w:rPr>
          <w:i/>
          <w:iCs/>
          <w:color w:val="44546A" w:themeColor="text2"/>
          <w:sz w:val="18"/>
          <w:szCs w:val="18"/>
        </w:rPr>
        <w:t xml:space="preserve">Wymagania Obligatoryjne stawiane </w:t>
      </w:r>
      <w:r w:rsidR="00E47914">
        <w:rPr>
          <w:i/>
          <w:iCs/>
          <w:color w:val="44546A" w:themeColor="text2"/>
          <w:sz w:val="18"/>
          <w:szCs w:val="18"/>
        </w:rPr>
        <w:t>Demonstratorowi</w:t>
      </w:r>
      <w:r w:rsidR="00E47914" w:rsidRPr="307EB16C">
        <w:rPr>
          <w:i/>
          <w:iCs/>
          <w:color w:val="44546A" w:themeColor="text2"/>
          <w:sz w:val="18"/>
          <w:szCs w:val="18"/>
        </w:rPr>
        <w:t xml:space="preserve"> </w:t>
      </w:r>
      <w:r w:rsidR="00E47914">
        <w:rPr>
          <w:i/>
          <w:iCs/>
          <w:color w:val="44546A" w:themeColor="text2"/>
          <w:sz w:val="18"/>
          <w:szCs w:val="18"/>
        </w:rPr>
        <w:t xml:space="preserve">Systemu Magazynowania </w:t>
      </w:r>
      <w:r w:rsidR="00180BE1">
        <w:rPr>
          <w:i/>
          <w:iCs/>
          <w:color w:val="44546A" w:themeColor="text2"/>
          <w:sz w:val="18"/>
          <w:szCs w:val="18"/>
        </w:rPr>
        <w:t>E</w:t>
      </w:r>
      <w:r w:rsidR="00E47914">
        <w:rPr>
          <w:i/>
          <w:iCs/>
          <w:color w:val="44546A" w:themeColor="text2"/>
          <w:sz w:val="18"/>
          <w:szCs w:val="18"/>
        </w:rPr>
        <w:t xml:space="preserve">nergii </w:t>
      </w:r>
      <w:r w:rsidR="00180BE1">
        <w:rPr>
          <w:i/>
          <w:iCs/>
          <w:color w:val="44546A" w:themeColor="text2"/>
          <w:sz w:val="18"/>
          <w:szCs w:val="18"/>
        </w:rPr>
        <w:t>S</w:t>
      </w:r>
      <w:r w:rsidR="00E47914">
        <w:rPr>
          <w:i/>
          <w:iCs/>
          <w:color w:val="44546A" w:themeColor="text2"/>
          <w:sz w:val="18"/>
          <w:szCs w:val="18"/>
        </w:rPr>
        <w:t>trumienia „System”</w:t>
      </w:r>
    </w:p>
    <w:tbl>
      <w:tblPr>
        <w:tblStyle w:val="Tabela-Siatka"/>
        <w:tblW w:w="10217" w:type="dxa"/>
        <w:jc w:val="center"/>
        <w:tblLayout w:type="fixed"/>
        <w:tblLook w:val="04A0" w:firstRow="1" w:lastRow="0" w:firstColumn="1" w:lastColumn="0" w:noHBand="0" w:noVBand="1"/>
      </w:tblPr>
      <w:tblGrid>
        <w:gridCol w:w="1565"/>
        <w:gridCol w:w="1995"/>
        <w:gridCol w:w="2688"/>
        <w:gridCol w:w="1984"/>
        <w:gridCol w:w="1985"/>
      </w:tblGrid>
      <w:tr w:rsidR="00DA5952" w14:paraId="1894AAB2" w14:textId="7B5F7B5D" w:rsidTr="003633B5">
        <w:trPr>
          <w:trHeight w:val="730"/>
          <w:jc w:val="center"/>
        </w:trPr>
        <w:tc>
          <w:tcPr>
            <w:tcW w:w="1565" w:type="dxa"/>
            <w:shd w:val="clear" w:color="auto" w:fill="C5E0B3" w:themeFill="accent6" w:themeFillTint="66"/>
          </w:tcPr>
          <w:p w14:paraId="108002FA" w14:textId="274A1A3F" w:rsidR="00DA5952" w:rsidRPr="00B61C50" w:rsidRDefault="00616ADD" w:rsidP="000C69F2">
            <w:pPr>
              <w:pStyle w:val="Akapitzlist"/>
              <w:ind w:left="0"/>
              <w:jc w:val="center"/>
              <w:rPr>
                <w:b/>
                <w:sz w:val="20"/>
                <w:szCs w:val="20"/>
              </w:rPr>
            </w:pPr>
            <w:r w:rsidRPr="00616ADD">
              <w:rPr>
                <w:b/>
                <w:sz w:val="18"/>
                <w:szCs w:val="20"/>
              </w:rPr>
              <w:t>Nr Wymagania Obligatoryjnego</w:t>
            </w:r>
          </w:p>
        </w:tc>
        <w:tc>
          <w:tcPr>
            <w:tcW w:w="1995" w:type="dxa"/>
            <w:shd w:val="clear" w:color="auto" w:fill="C5E0B3" w:themeFill="accent6" w:themeFillTint="66"/>
          </w:tcPr>
          <w:p w14:paraId="19FEEB31" w14:textId="77777777" w:rsidR="00DA5952" w:rsidRPr="00B61C50" w:rsidRDefault="00DA5952" w:rsidP="004238CB">
            <w:pPr>
              <w:jc w:val="center"/>
              <w:rPr>
                <w:b/>
                <w:sz w:val="20"/>
                <w:szCs w:val="20"/>
              </w:rPr>
            </w:pPr>
            <w:r w:rsidRPr="00B61C50">
              <w:rPr>
                <w:b/>
                <w:sz w:val="20"/>
                <w:szCs w:val="20"/>
              </w:rPr>
              <w:t>Kategoria</w:t>
            </w:r>
          </w:p>
        </w:tc>
        <w:tc>
          <w:tcPr>
            <w:tcW w:w="2688" w:type="dxa"/>
            <w:shd w:val="clear" w:color="auto" w:fill="C5E0B3" w:themeFill="accent6" w:themeFillTint="66"/>
          </w:tcPr>
          <w:p w14:paraId="63917D62" w14:textId="2D112341" w:rsidR="00DA5952" w:rsidRPr="004F0DAF" w:rsidRDefault="00DA5952" w:rsidP="799A9864">
            <w:pPr>
              <w:jc w:val="center"/>
              <w:rPr>
                <w:b/>
                <w:bCs/>
                <w:sz w:val="20"/>
                <w:szCs w:val="20"/>
              </w:rPr>
            </w:pPr>
            <w:r w:rsidRPr="004F0DAF">
              <w:rPr>
                <w:b/>
                <w:bCs/>
                <w:sz w:val="20"/>
                <w:szCs w:val="20"/>
              </w:rPr>
              <w:t>Nazwa Wymagania Obligatoryjnego</w:t>
            </w:r>
          </w:p>
        </w:tc>
        <w:tc>
          <w:tcPr>
            <w:tcW w:w="1984" w:type="dxa"/>
            <w:shd w:val="clear" w:color="auto" w:fill="C5E0B3" w:themeFill="accent6" w:themeFillTint="66"/>
          </w:tcPr>
          <w:p w14:paraId="104B2364" w14:textId="10E7E509" w:rsidR="00DA5952" w:rsidRDefault="00DA5952" w:rsidP="004238C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Dek</w:t>
            </w:r>
            <w:r w:rsidR="003633B5">
              <w:rPr>
                <w:b/>
                <w:sz w:val="20"/>
                <w:szCs w:val="20"/>
              </w:rPr>
              <w:t xml:space="preserve">laracja Wnioskodawcy dotycząca </w:t>
            </w:r>
            <w:r w:rsidR="00543291">
              <w:rPr>
                <w:b/>
                <w:sz w:val="20"/>
                <w:szCs w:val="20"/>
              </w:rPr>
              <w:t xml:space="preserve">Spełnienia </w:t>
            </w:r>
            <w:r w:rsidR="003633B5">
              <w:rPr>
                <w:b/>
                <w:sz w:val="20"/>
                <w:szCs w:val="20"/>
              </w:rPr>
              <w:t>W</w:t>
            </w:r>
            <w:r>
              <w:rPr>
                <w:b/>
                <w:sz w:val="20"/>
                <w:szCs w:val="20"/>
              </w:rPr>
              <w:t>ymagania:</w:t>
            </w:r>
          </w:p>
        </w:tc>
        <w:tc>
          <w:tcPr>
            <w:tcW w:w="1985" w:type="dxa"/>
            <w:shd w:val="clear" w:color="auto" w:fill="C5E0B3" w:themeFill="accent6" w:themeFillTint="66"/>
          </w:tcPr>
          <w:p w14:paraId="190C8CB5" w14:textId="642C5853" w:rsidR="00DA5952" w:rsidRDefault="00DA5952" w:rsidP="799A9864">
            <w:pPr>
              <w:jc w:val="center"/>
              <w:rPr>
                <w:b/>
                <w:bCs/>
                <w:sz w:val="20"/>
                <w:szCs w:val="20"/>
              </w:rPr>
            </w:pPr>
            <w:r w:rsidRPr="799A9864">
              <w:rPr>
                <w:b/>
                <w:bCs/>
                <w:sz w:val="20"/>
                <w:szCs w:val="20"/>
              </w:rPr>
              <w:t>Uwagi:</w:t>
            </w:r>
          </w:p>
        </w:tc>
      </w:tr>
      <w:tr w:rsidR="00DA5952" w14:paraId="1C3106FB" w14:textId="5FB2F6F5" w:rsidTr="003633B5">
        <w:trPr>
          <w:trHeight w:val="1123"/>
          <w:jc w:val="center"/>
        </w:trPr>
        <w:tc>
          <w:tcPr>
            <w:tcW w:w="1565" w:type="dxa"/>
            <w:shd w:val="clear" w:color="auto" w:fill="E2EFD9" w:themeFill="accent6" w:themeFillTint="33"/>
          </w:tcPr>
          <w:p w14:paraId="315A3F34" w14:textId="01122E56" w:rsidR="00DA5952" w:rsidRDefault="00DA5952" w:rsidP="000A3CB7">
            <w:pPr>
              <w:pStyle w:val="Akapitzlist"/>
              <w:numPr>
                <w:ilvl w:val="0"/>
                <w:numId w:val="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995" w:type="dxa"/>
            <w:shd w:val="clear" w:color="auto" w:fill="E2EFD9" w:themeFill="accent6" w:themeFillTint="33"/>
          </w:tcPr>
          <w:p w14:paraId="0332EC26" w14:textId="3B6BF545" w:rsidR="00DA5952" w:rsidRDefault="00DA5952" w:rsidP="00DA5952">
            <w:pPr>
              <w:spacing w:line="259" w:lineRule="auto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</w:p>
        </w:tc>
        <w:tc>
          <w:tcPr>
            <w:tcW w:w="2688" w:type="dxa"/>
            <w:shd w:val="clear" w:color="auto" w:fill="E2EFD9" w:themeFill="accent6" w:themeFillTint="33"/>
          </w:tcPr>
          <w:p w14:paraId="20A3ECC8" w14:textId="47FE0CB7" w:rsidR="00DA5952" w:rsidRPr="004F0DAF" w:rsidRDefault="00DA5952" w:rsidP="00DA5952">
            <w:pPr>
              <w:spacing w:line="259" w:lineRule="auto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4F0DAF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Wykonanie Systemu</w:t>
            </w:r>
          </w:p>
        </w:tc>
        <w:tc>
          <w:tcPr>
            <w:tcW w:w="1984" w:type="dxa"/>
          </w:tcPr>
          <w:p w14:paraId="20B67DED" w14:textId="07E00F74" w:rsidR="00DA5952" w:rsidRDefault="00DA5952" w:rsidP="00DA5952">
            <w:pPr>
              <w:rPr>
                <w:rStyle w:val="Tekstzastpczy"/>
              </w:rPr>
            </w:pPr>
          </w:p>
        </w:tc>
        <w:tc>
          <w:tcPr>
            <w:tcW w:w="1985" w:type="dxa"/>
          </w:tcPr>
          <w:p w14:paraId="6FB8F06A" w14:textId="1B962DE7" w:rsidR="00DA5952" w:rsidRDefault="00DA5952" w:rsidP="4184F812">
            <w:pPr>
              <w:rPr>
                <w:rStyle w:val="Tekstzastpczy"/>
              </w:rPr>
            </w:pPr>
          </w:p>
        </w:tc>
      </w:tr>
      <w:tr w:rsidR="00DA5952" w14:paraId="10BD596B" w14:textId="40B019F3" w:rsidTr="003633B5">
        <w:trPr>
          <w:trHeight w:val="1123"/>
          <w:jc w:val="center"/>
        </w:trPr>
        <w:tc>
          <w:tcPr>
            <w:tcW w:w="1565" w:type="dxa"/>
            <w:shd w:val="clear" w:color="auto" w:fill="E2EFD9" w:themeFill="accent6" w:themeFillTint="33"/>
          </w:tcPr>
          <w:p w14:paraId="1A652AC2" w14:textId="0C18AAB0" w:rsidR="00DA5952" w:rsidRPr="000C69F2" w:rsidRDefault="00DA5952" w:rsidP="000A3CB7">
            <w:pPr>
              <w:pStyle w:val="Akapitzlist"/>
              <w:numPr>
                <w:ilvl w:val="0"/>
                <w:numId w:val="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995" w:type="dxa"/>
            <w:shd w:val="clear" w:color="auto" w:fill="E2EFD9" w:themeFill="accent6" w:themeFillTint="33"/>
          </w:tcPr>
          <w:p w14:paraId="68AC5026" w14:textId="05D0533D" w:rsidR="00DA5952" w:rsidRPr="00B61C50" w:rsidRDefault="00DA5952" w:rsidP="00DA5952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</w:p>
          <w:p w14:paraId="362621E1" w14:textId="243D9CE5" w:rsidR="00DA5952" w:rsidRPr="00B61C50" w:rsidRDefault="00DA5952" w:rsidP="00DA595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88" w:type="dxa"/>
            <w:shd w:val="clear" w:color="auto" w:fill="E2EFD9" w:themeFill="accent6" w:themeFillTint="33"/>
          </w:tcPr>
          <w:p w14:paraId="6FEE8090" w14:textId="77C81BF7" w:rsidR="00DA5952" w:rsidRPr="004F0DAF" w:rsidRDefault="00DA5952" w:rsidP="000A3CB7">
            <w:pPr>
              <w:spacing w:line="259" w:lineRule="auto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4F0DAF">
              <w:rPr>
                <w:rFonts w:eastAsia="Calibri"/>
                <w:b/>
                <w:color w:val="000000" w:themeColor="text1"/>
                <w:sz w:val="20"/>
                <w:szCs w:val="20"/>
              </w:rPr>
              <w:t>Bateria Systemowa</w:t>
            </w:r>
            <w:r w:rsidRPr="004F0DAF">
              <w:rPr>
                <w:rFonts w:eastAsia="Calibri"/>
                <w:b/>
                <w:bCs/>
                <w:color w:val="000000" w:themeColor="text1"/>
                <w:sz w:val="20"/>
                <w:szCs w:val="20"/>
              </w:rPr>
              <w:t> </w:t>
            </w:r>
            <w:r w:rsidRPr="004F0DAF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</w:tcPr>
          <w:p w14:paraId="731AA6B6" w14:textId="381D95B4" w:rsidR="00DA5952" w:rsidRDefault="00DA5952" w:rsidP="4184F812">
            <w:pPr>
              <w:rPr>
                <w:rStyle w:val="Tekstzastpczy"/>
              </w:rPr>
            </w:pPr>
          </w:p>
        </w:tc>
        <w:tc>
          <w:tcPr>
            <w:tcW w:w="1985" w:type="dxa"/>
          </w:tcPr>
          <w:p w14:paraId="3EE049AE" w14:textId="19072341" w:rsidR="00DA5952" w:rsidRDefault="00DA5952" w:rsidP="4184F812">
            <w:pPr>
              <w:rPr>
                <w:rStyle w:val="Tekstzastpczy"/>
              </w:rPr>
            </w:pPr>
          </w:p>
        </w:tc>
      </w:tr>
      <w:tr w:rsidR="00DA5952" w14:paraId="5CA0910A" w14:textId="0A7FDF6B" w:rsidTr="003633B5">
        <w:trPr>
          <w:trHeight w:val="1123"/>
          <w:jc w:val="center"/>
        </w:trPr>
        <w:tc>
          <w:tcPr>
            <w:tcW w:w="1565" w:type="dxa"/>
            <w:shd w:val="clear" w:color="auto" w:fill="E2EFD9" w:themeFill="accent6" w:themeFillTint="33"/>
          </w:tcPr>
          <w:p w14:paraId="4B1C14CB" w14:textId="5F7E5E6C" w:rsidR="00DA5952" w:rsidRPr="000C69F2" w:rsidRDefault="00DA5952" w:rsidP="000A3CB7">
            <w:pPr>
              <w:pStyle w:val="Akapitzlist"/>
              <w:numPr>
                <w:ilvl w:val="0"/>
                <w:numId w:val="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995" w:type="dxa"/>
            <w:shd w:val="clear" w:color="auto" w:fill="E2EFD9" w:themeFill="accent6" w:themeFillTint="33"/>
          </w:tcPr>
          <w:p w14:paraId="3CDCB2BE" w14:textId="77777777" w:rsidR="00DA5952" w:rsidRPr="00B61C50" w:rsidRDefault="00DA5952" w:rsidP="00DA5952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</w:p>
          <w:p w14:paraId="0F568F0F" w14:textId="046A9BD4" w:rsidR="00DA5952" w:rsidRPr="00B61C50" w:rsidRDefault="00DA5952" w:rsidP="00DA595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88" w:type="dxa"/>
            <w:shd w:val="clear" w:color="auto" w:fill="E2EFD9" w:themeFill="accent6" w:themeFillTint="33"/>
          </w:tcPr>
          <w:p w14:paraId="06BAE7BA" w14:textId="602AB7DD" w:rsidR="00DA5952" w:rsidRPr="004F0DAF" w:rsidRDefault="00DA5952" w:rsidP="000A3CB7">
            <w:pPr>
              <w:spacing w:line="259" w:lineRule="auto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4F0DAF">
              <w:rPr>
                <w:rFonts w:eastAsia="Calibri"/>
                <w:b/>
                <w:color w:val="000000" w:themeColor="text1"/>
                <w:sz w:val="20"/>
                <w:szCs w:val="20"/>
              </w:rPr>
              <w:t>Bateria Systemowa – magazyn energii</w:t>
            </w:r>
            <w:r w:rsidRPr="004F0DAF">
              <w:rPr>
                <w:rFonts w:eastAsia="Calibri"/>
                <w:b/>
                <w:bCs/>
                <w:color w:val="000000" w:themeColor="text1"/>
                <w:sz w:val="20"/>
                <w:szCs w:val="20"/>
              </w:rPr>
              <w:t> </w:t>
            </w:r>
            <w:r w:rsidRPr="004F0DAF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</w:tcPr>
          <w:p w14:paraId="5520D302" w14:textId="37717A77" w:rsidR="00DA5952" w:rsidRDefault="00DA5952" w:rsidP="4184F812">
            <w:pPr>
              <w:rPr>
                <w:rStyle w:val="Tekstzastpczy"/>
              </w:rPr>
            </w:pPr>
          </w:p>
        </w:tc>
        <w:tc>
          <w:tcPr>
            <w:tcW w:w="1985" w:type="dxa"/>
          </w:tcPr>
          <w:p w14:paraId="66AAD42D" w14:textId="16893C0F" w:rsidR="00DA5952" w:rsidRDefault="00DA5952" w:rsidP="4184F812">
            <w:pPr>
              <w:rPr>
                <w:rStyle w:val="Tekstzastpczy"/>
              </w:rPr>
            </w:pPr>
          </w:p>
        </w:tc>
      </w:tr>
      <w:tr w:rsidR="00DA5952" w14:paraId="2ABF7538" w14:textId="343A98B5" w:rsidTr="003633B5">
        <w:trPr>
          <w:trHeight w:val="1123"/>
          <w:jc w:val="center"/>
        </w:trPr>
        <w:tc>
          <w:tcPr>
            <w:tcW w:w="1565" w:type="dxa"/>
            <w:shd w:val="clear" w:color="auto" w:fill="E2EFD9" w:themeFill="accent6" w:themeFillTint="33"/>
          </w:tcPr>
          <w:p w14:paraId="16E9232C" w14:textId="77777777" w:rsidR="00DA5952" w:rsidRPr="000C69F2" w:rsidRDefault="00DA5952" w:rsidP="000A3CB7">
            <w:pPr>
              <w:pStyle w:val="Akapitzlist"/>
              <w:numPr>
                <w:ilvl w:val="0"/>
                <w:numId w:val="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995" w:type="dxa"/>
            <w:shd w:val="clear" w:color="auto" w:fill="E2EFD9" w:themeFill="accent6" w:themeFillTint="33"/>
          </w:tcPr>
          <w:p w14:paraId="331E95AC" w14:textId="77777777" w:rsidR="00DA5952" w:rsidRPr="00B61C50" w:rsidRDefault="00DA5952" w:rsidP="00DA5952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</w:p>
          <w:p w14:paraId="08F7101A" w14:textId="14EA835C" w:rsidR="00DA5952" w:rsidRPr="00B61C50" w:rsidRDefault="00DA5952" w:rsidP="00DA595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88" w:type="dxa"/>
            <w:shd w:val="clear" w:color="auto" w:fill="E2EFD9" w:themeFill="accent6" w:themeFillTint="33"/>
          </w:tcPr>
          <w:p w14:paraId="09316301" w14:textId="028E3CED" w:rsidR="00DA5952" w:rsidRPr="004F0DAF" w:rsidRDefault="00DA5952" w:rsidP="00DA5952">
            <w:pPr>
              <w:rPr>
                <w:b/>
                <w:bCs/>
                <w:sz w:val="20"/>
                <w:szCs w:val="20"/>
              </w:rPr>
            </w:pPr>
            <w:r w:rsidRPr="004F0DAF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Bateria Systemowa –temperaturowy zakres pracy</w:t>
            </w:r>
          </w:p>
        </w:tc>
        <w:tc>
          <w:tcPr>
            <w:tcW w:w="1984" w:type="dxa"/>
          </w:tcPr>
          <w:p w14:paraId="61A9EA64" w14:textId="1E2A0F00" w:rsidR="00DA5952" w:rsidRDefault="00DA5952" w:rsidP="4184F812">
            <w:pPr>
              <w:rPr>
                <w:rStyle w:val="Tekstzastpczy"/>
              </w:rPr>
            </w:pPr>
          </w:p>
        </w:tc>
        <w:tc>
          <w:tcPr>
            <w:tcW w:w="1985" w:type="dxa"/>
          </w:tcPr>
          <w:p w14:paraId="470135F0" w14:textId="4AE708A0" w:rsidR="00DA5952" w:rsidRDefault="00DA5952" w:rsidP="4184F812">
            <w:pPr>
              <w:rPr>
                <w:rStyle w:val="Tekstzastpczy"/>
              </w:rPr>
            </w:pPr>
          </w:p>
        </w:tc>
      </w:tr>
      <w:tr w:rsidR="00C25553" w14:paraId="4F09632B" w14:textId="77777777" w:rsidTr="003633B5">
        <w:trPr>
          <w:trHeight w:val="1123"/>
          <w:jc w:val="center"/>
        </w:trPr>
        <w:tc>
          <w:tcPr>
            <w:tcW w:w="10217" w:type="dxa"/>
            <w:gridSpan w:val="5"/>
            <w:shd w:val="clear" w:color="auto" w:fill="FFFFFF" w:themeFill="background1"/>
          </w:tcPr>
          <w:p w14:paraId="62AA0BA1" w14:textId="77777777" w:rsidR="00C25553" w:rsidRPr="000C69F2" w:rsidRDefault="00C25553" w:rsidP="00C25553">
            <w:pPr>
              <w:pStyle w:val="Akapitzlist"/>
              <w:ind w:left="502"/>
              <w:jc w:val="center"/>
              <w:rPr>
                <w:sz w:val="20"/>
                <w:szCs w:val="20"/>
              </w:rPr>
            </w:pPr>
          </w:p>
          <w:p w14:paraId="0440A3A6" w14:textId="385F6D2E" w:rsidR="00C25553" w:rsidRDefault="00C25553" w:rsidP="00C25553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W tym polu p</w:t>
            </w:r>
            <w:r w:rsidRPr="0044795C">
              <w:rPr>
                <w:i/>
                <w:sz w:val="20"/>
                <w:szCs w:val="20"/>
              </w:rPr>
              <w:t>roszę wpisać uzasadnienie spełnienia Wymagania Obligatoryjnego zawierające</w:t>
            </w:r>
            <w:r>
              <w:rPr>
                <w:i/>
                <w:sz w:val="20"/>
                <w:szCs w:val="20"/>
              </w:rPr>
              <w:t xml:space="preserve"> opis, w jaki sposób Wnioskodawca planuje zapewnić prawidłową pracę Baterii Systemowej zgodnie z Wymaganiem nr 7.4.</w:t>
            </w:r>
          </w:p>
          <w:p w14:paraId="4CD2D385" w14:textId="36235355" w:rsidR="00C25553" w:rsidRDefault="00C25553" w:rsidP="00C25553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6A01F8" w14:paraId="773E0282" w14:textId="77777777" w:rsidTr="003633B5">
        <w:trPr>
          <w:trHeight w:val="1123"/>
          <w:jc w:val="center"/>
        </w:trPr>
        <w:tc>
          <w:tcPr>
            <w:tcW w:w="1565" w:type="dxa"/>
            <w:shd w:val="clear" w:color="auto" w:fill="E2EFD9" w:themeFill="accent6" w:themeFillTint="33"/>
          </w:tcPr>
          <w:p w14:paraId="47BFD1F2" w14:textId="0585AA9E" w:rsidR="006A01F8" w:rsidRPr="000C69F2" w:rsidRDefault="006A01F8" w:rsidP="000A3CB7">
            <w:pPr>
              <w:pStyle w:val="Akapitzlist"/>
              <w:numPr>
                <w:ilvl w:val="0"/>
                <w:numId w:val="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995" w:type="dxa"/>
            <w:shd w:val="clear" w:color="auto" w:fill="E2EFD9" w:themeFill="accent6" w:themeFillTint="33"/>
          </w:tcPr>
          <w:p w14:paraId="0D5DE8C0" w14:textId="77777777" w:rsidR="006A01F8" w:rsidRPr="00B61C50" w:rsidRDefault="006A01F8" w:rsidP="006A01F8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</w:p>
          <w:p w14:paraId="24E61745" w14:textId="77777777" w:rsidR="006A01F8" w:rsidRDefault="006A01F8" w:rsidP="006A01F8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688" w:type="dxa"/>
            <w:shd w:val="clear" w:color="auto" w:fill="E2EFD9" w:themeFill="accent6" w:themeFillTint="33"/>
          </w:tcPr>
          <w:p w14:paraId="2A1775A7" w14:textId="6306D731" w:rsidR="006A01F8" w:rsidRPr="004F0DAF" w:rsidRDefault="006A01F8" w:rsidP="006A01F8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4F0DAF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Bateria Systemowa –obudowa</w:t>
            </w:r>
          </w:p>
        </w:tc>
        <w:tc>
          <w:tcPr>
            <w:tcW w:w="1984" w:type="dxa"/>
          </w:tcPr>
          <w:p w14:paraId="3F02D481" w14:textId="1F42104F" w:rsidR="006A01F8" w:rsidRDefault="006A01F8" w:rsidP="4184F812">
            <w:pPr>
              <w:rPr>
                <w:rStyle w:val="Tekstzastpczy"/>
              </w:rPr>
            </w:pPr>
          </w:p>
        </w:tc>
        <w:tc>
          <w:tcPr>
            <w:tcW w:w="1985" w:type="dxa"/>
          </w:tcPr>
          <w:p w14:paraId="6A9F2AE8" w14:textId="6543D4AC" w:rsidR="006A01F8" w:rsidRDefault="006A01F8" w:rsidP="4184F812">
            <w:pPr>
              <w:rPr>
                <w:rStyle w:val="Tekstzastpczy"/>
              </w:rPr>
            </w:pPr>
          </w:p>
        </w:tc>
      </w:tr>
      <w:tr w:rsidR="00C25553" w14:paraId="0FBADC4C" w14:textId="77777777" w:rsidTr="003633B5">
        <w:trPr>
          <w:trHeight w:val="1123"/>
          <w:jc w:val="center"/>
        </w:trPr>
        <w:tc>
          <w:tcPr>
            <w:tcW w:w="10217" w:type="dxa"/>
            <w:gridSpan w:val="5"/>
            <w:shd w:val="clear" w:color="auto" w:fill="FFFFFF" w:themeFill="background1"/>
          </w:tcPr>
          <w:p w14:paraId="00AE5A00" w14:textId="77777777" w:rsidR="00C25553" w:rsidRPr="000C69F2" w:rsidRDefault="00C25553" w:rsidP="00C25553">
            <w:pPr>
              <w:pStyle w:val="Akapitzlist"/>
              <w:ind w:left="502"/>
              <w:jc w:val="center"/>
              <w:rPr>
                <w:sz w:val="20"/>
                <w:szCs w:val="20"/>
              </w:rPr>
            </w:pPr>
          </w:p>
          <w:p w14:paraId="769A123E" w14:textId="3AF70BCB" w:rsidR="00C25553" w:rsidRDefault="00C25553" w:rsidP="006A01F8">
            <w:pPr>
              <w:rPr>
                <w:rFonts w:ascii="Times New Roman" w:hAnsi="Times New Roman" w:cs="Times New Roman"/>
                <w:b/>
              </w:rPr>
            </w:pPr>
            <w:r>
              <w:rPr>
                <w:i/>
                <w:sz w:val="20"/>
                <w:szCs w:val="20"/>
              </w:rPr>
              <w:t>W tym polu p</w:t>
            </w:r>
            <w:r w:rsidRPr="0044795C">
              <w:rPr>
                <w:i/>
                <w:sz w:val="20"/>
                <w:szCs w:val="20"/>
              </w:rPr>
              <w:t>roszę wpisać uzasadnienie spełnienia Wymagania Obligatoryjnego zawierające</w:t>
            </w:r>
            <w:r>
              <w:rPr>
                <w:i/>
                <w:sz w:val="20"/>
                <w:szCs w:val="20"/>
              </w:rPr>
              <w:t xml:space="preserve"> opis planowanej do wykorzystania obudowy Baterii Systemowej.</w:t>
            </w:r>
          </w:p>
        </w:tc>
      </w:tr>
      <w:tr w:rsidR="006A01F8" w14:paraId="52F91339" w14:textId="67841F54" w:rsidTr="003633B5">
        <w:trPr>
          <w:trHeight w:val="1123"/>
          <w:jc w:val="center"/>
        </w:trPr>
        <w:tc>
          <w:tcPr>
            <w:tcW w:w="1565" w:type="dxa"/>
            <w:shd w:val="clear" w:color="auto" w:fill="E2EFD9" w:themeFill="accent6" w:themeFillTint="33"/>
          </w:tcPr>
          <w:p w14:paraId="55FA1888" w14:textId="77777777" w:rsidR="006A01F8" w:rsidRPr="000C69F2" w:rsidRDefault="006A01F8" w:rsidP="000A3CB7">
            <w:pPr>
              <w:pStyle w:val="Akapitzlist"/>
              <w:numPr>
                <w:ilvl w:val="0"/>
                <w:numId w:val="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995" w:type="dxa"/>
            <w:shd w:val="clear" w:color="auto" w:fill="E2EFD9" w:themeFill="accent6" w:themeFillTint="33"/>
          </w:tcPr>
          <w:p w14:paraId="4FF9B120" w14:textId="77777777" w:rsidR="006A01F8" w:rsidRPr="00B61C50" w:rsidRDefault="006A01F8" w:rsidP="006A01F8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</w:p>
          <w:p w14:paraId="768C09A5" w14:textId="32641E87" w:rsidR="006A01F8" w:rsidRPr="00B61C50" w:rsidRDefault="006A01F8" w:rsidP="006A01F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88" w:type="dxa"/>
            <w:shd w:val="clear" w:color="auto" w:fill="E2EFD9" w:themeFill="accent6" w:themeFillTint="33"/>
          </w:tcPr>
          <w:p w14:paraId="25113723" w14:textId="570C7D20" w:rsidR="006A01F8" w:rsidRPr="004F0DAF" w:rsidRDefault="006A01F8" w:rsidP="006A01F8">
            <w:pPr>
              <w:spacing w:line="259" w:lineRule="auto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4F0DAF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Złącze IN</w:t>
            </w:r>
          </w:p>
          <w:p w14:paraId="755B02E3" w14:textId="1B4A78AD" w:rsidR="006A01F8" w:rsidRPr="004F0DAF" w:rsidRDefault="006A01F8" w:rsidP="006A01F8">
            <w:pPr>
              <w:rPr>
                <w:rFonts w:ascii="Calibri" w:eastAsia="Calibri" w:hAnsi="Calibri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</w:tcPr>
          <w:p w14:paraId="2B798EE5" w14:textId="530B1227" w:rsidR="006A01F8" w:rsidRDefault="006A01F8" w:rsidP="4184F812">
            <w:pPr>
              <w:rPr>
                <w:rStyle w:val="Tekstzastpczy"/>
              </w:rPr>
            </w:pPr>
          </w:p>
        </w:tc>
        <w:tc>
          <w:tcPr>
            <w:tcW w:w="1985" w:type="dxa"/>
          </w:tcPr>
          <w:p w14:paraId="52B2BF58" w14:textId="79196402" w:rsidR="006A01F8" w:rsidRDefault="006A01F8" w:rsidP="4184F812">
            <w:pPr>
              <w:rPr>
                <w:rStyle w:val="Tekstzastpczy"/>
              </w:rPr>
            </w:pPr>
          </w:p>
        </w:tc>
      </w:tr>
      <w:tr w:rsidR="006A01F8" w14:paraId="02A54302" w14:textId="377CF4D2" w:rsidTr="003633B5">
        <w:trPr>
          <w:trHeight w:val="1123"/>
          <w:jc w:val="center"/>
        </w:trPr>
        <w:tc>
          <w:tcPr>
            <w:tcW w:w="1565" w:type="dxa"/>
            <w:shd w:val="clear" w:color="auto" w:fill="E2EFD9" w:themeFill="accent6" w:themeFillTint="33"/>
          </w:tcPr>
          <w:p w14:paraId="38634973" w14:textId="77777777" w:rsidR="006A01F8" w:rsidRPr="000C69F2" w:rsidRDefault="006A01F8" w:rsidP="000A3CB7">
            <w:pPr>
              <w:pStyle w:val="Akapitzlist"/>
              <w:numPr>
                <w:ilvl w:val="0"/>
                <w:numId w:val="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995" w:type="dxa"/>
            <w:shd w:val="clear" w:color="auto" w:fill="E2EFD9" w:themeFill="accent6" w:themeFillTint="33"/>
          </w:tcPr>
          <w:p w14:paraId="4185EF96" w14:textId="77777777" w:rsidR="006A01F8" w:rsidRPr="00B61C50" w:rsidRDefault="006A01F8" w:rsidP="006A01F8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</w:p>
          <w:p w14:paraId="54058F27" w14:textId="5ECDB0EC" w:rsidR="006A01F8" w:rsidRPr="009A13DE" w:rsidRDefault="006A01F8" w:rsidP="006A01F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88" w:type="dxa"/>
            <w:shd w:val="clear" w:color="auto" w:fill="E2EFD9" w:themeFill="accent6" w:themeFillTint="33"/>
          </w:tcPr>
          <w:p w14:paraId="7451A4DB" w14:textId="613E9DBC" w:rsidR="006A01F8" w:rsidRPr="004F0DAF" w:rsidRDefault="006A01F8" w:rsidP="006A01F8">
            <w:pPr>
              <w:spacing w:line="259" w:lineRule="auto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4F0DAF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Złącze OUT</w:t>
            </w:r>
          </w:p>
        </w:tc>
        <w:tc>
          <w:tcPr>
            <w:tcW w:w="1984" w:type="dxa"/>
          </w:tcPr>
          <w:p w14:paraId="49B4714D" w14:textId="79C52135" w:rsidR="006A01F8" w:rsidRDefault="006A01F8" w:rsidP="4184F812">
            <w:pPr>
              <w:rPr>
                <w:rStyle w:val="Tekstzastpczy"/>
              </w:rPr>
            </w:pPr>
          </w:p>
        </w:tc>
        <w:tc>
          <w:tcPr>
            <w:tcW w:w="1985" w:type="dxa"/>
          </w:tcPr>
          <w:p w14:paraId="4FC8F408" w14:textId="5B36FB40" w:rsidR="006A01F8" w:rsidRDefault="006A01F8" w:rsidP="4184F812">
            <w:pPr>
              <w:rPr>
                <w:rStyle w:val="Tekstzastpczy"/>
              </w:rPr>
            </w:pPr>
          </w:p>
        </w:tc>
      </w:tr>
      <w:tr w:rsidR="006A01F8" w14:paraId="553C424E" w14:textId="723E0CA4" w:rsidTr="003633B5">
        <w:trPr>
          <w:trHeight w:val="1123"/>
          <w:jc w:val="center"/>
        </w:trPr>
        <w:tc>
          <w:tcPr>
            <w:tcW w:w="1565" w:type="dxa"/>
            <w:shd w:val="clear" w:color="auto" w:fill="E2EFD9" w:themeFill="accent6" w:themeFillTint="33"/>
          </w:tcPr>
          <w:p w14:paraId="1DDC0B36" w14:textId="77777777" w:rsidR="006A01F8" w:rsidRPr="000C69F2" w:rsidRDefault="006A01F8" w:rsidP="000A3CB7">
            <w:pPr>
              <w:pStyle w:val="Akapitzlist"/>
              <w:numPr>
                <w:ilvl w:val="0"/>
                <w:numId w:val="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995" w:type="dxa"/>
            <w:shd w:val="clear" w:color="auto" w:fill="E2EFD9" w:themeFill="accent6" w:themeFillTint="33"/>
          </w:tcPr>
          <w:p w14:paraId="1DA6D988" w14:textId="53DE2790" w:rsidR="006A01F8" w:rsidRPr="7320C742" w:rsidRDefault="006A01F8" w:rsidP="006A01F8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B420B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</w:p>
        </w:tc>
        <w:tc>
          <w:tcPr>
            <w:tcW w:w="2688" w:type="dxa"/>
            <w:shd w:val="clear" w:color="auto" w:fill="E2EFD9" w:themeFill="accent6" w:themeFillTint="33"/>
          </w:tcPr>
          <w:p w14:paraId="24F3F1C0" w14:textId="2B74F818" w:rsidR="006A01F8" w:rsidRPr="004F0DAF" w:rsidRDefault="006A01F8" w:rsidP="006A01F8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4F0DAF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Złącze BAT</w:t>
            </w:r>
          </w:p>
        </w:tc>
        <w:tc>
          <w:tcPr>
            <w:tcW w:w="1984" w:type="dxa"/>
          </w:tcPr>
          <w:p w14:paraId="118277D8" w14:textId="43A3EE24" w:rsidR="006A01F8" w:rsidRDefault="006A01F8" w:rsidP="4184F812">
            <w:pPr>
              <w:rPr>
                <w:rStyle w:val="Tekstzastpczy"/>
              </w:rPr>
            </w:pPr>
          </w:p>
        </w:tc>
        <w:tc>
          <w:tcPr>
            <w:tcW w:w="1985" w:type="dxa"/>
          </w:tcPr>
          <w:p w14:paraId="5177D82D" w14:textId="4B89E63C" w:rsidR="006A01F8" w:rsidRDefault="006A01F8" w:rsidP="4184F812">
            <w:pPr>
              <w:rPr>
                <w:rStyle w:val="Tekstzastpczy"/>
              </w:rPr>
            </w:pPr>
          </w:p>
        </w:tc>
      </w:tr>
      <w:tr w:rsidR="006A01F8" w14:paraId="6FB05EDA" w14:textId="13CA7ACA" w:rsidTr="003633B5">
        <w:trPr>
          <w:trHeight w:val="1123"/>
          <w:jc w:val="center"/>
        </w:trPr>
        <w:tc>
          <w:tcPr>
            <w:tcW w:w="1565" w:type="dxa"/>
            <w:shd w:val="clear" w:color="auto" w:fill="E2EFD9" w:themeFill="accent6" w:themeFillTint="33"/>
          </w:tcPr>
          <w:p w14:paraId="2F5E386B" w14:textId="77777777" w:rsidR="006A01F8" w:rsidRPr="000C69F2" w:rsidRDefault="006A01F8" w:rsidP="000A3CB7">
            <w:pPr>
              <w:pStyle w:val="Akapitzlist"/>
              <w:numPr>
                <w:ilvl w:val="0"/>
                <w:numId w:val="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995" w:type="dxa"/>
            <w:shd w:val="clear" w:color="auto" w:fill="E2EFD9" w:themeFill="accent6" w:themeFillTint="33"/>
          </w:tcPr>
          <w:p w14:paraId="4CA739CF" w14:textId="0CA0A78B" w:rsidR="006A01F8" w:rsidRPr="7320C742" w:rsidRDefault="006A01F8" w:rsidP="006A01F8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B420B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</w:p>
        </w:tc>
        <w:tc>
          <w:tcPr>
            <w:tcW w:w="2688" w:type="dxa"/>
            <w:shd w:val="clear" w:color="auto" w:fill="E2EFD9" w:themeFill="accent6" w:themeFillTint="33"/>
          </w:tcPr>
          <w:p w14:paraId="4661AB57" w14:textId="0F08CE2A" w:rsidR="006A01F8" w:rsidRPr="004F0DAF" w:rsidRDefault="006A01F8" w:rsidP="006A01F8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4F0DAF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Złącze PV</w:t>
            </w:r>
          </w:p>
        </w:tc>
        <w:tc>
          <w:tcPr>
            <w:tcW w:w="1984" w:type="dxa"/>
          </w:tcPr>
          <w:p w14:paraId="3FBDCEB9" w14:textId="1004DC93" w:rsidR="006A01F8" w:rsidRDefault="006A01F8" w:rsidP="4184F812">
            <w:pPr>
              <w:rPr>
                <w:rStyle w:val="Tekstzastpczy"/>
              </w:rPr>
            </w:pPr>
          </w:p>
        </w:tc>
        <w:tc>
          <w:tcPr>
            <w:tcW w:w="1985" w:type="dxa"/>
          </w:tcPr>
          <w:p w14:paraId="59D5478F" w14:textId="1DAC4D7A" w:rsidR="006A01F8" w:rsidRDefault="006A01F8" w:rsidP="4184F812">
            <w:pPr>
              <w:rPr>
                <w:rStyle w:val="Tekstzastpczy"/>
              </w:rPr>
            </w:pPr>
          </w:p>
        </w:tc>
      </w:tr>
      <w:tr w:rsidR="006A01F8" w14:paraId="2B60C6E2" w14:textId="2C09C8FA" w:rsidTr="003633B5">
        <w:trPr>
          <w:trHeight w:val="1123"/>
          <w:jc w:val="center"/>
        </w:trPr>
        <w:tc>
          <w:tcPr>
            <w:tcW w:w="1565" w:type="dxa"/>
            <w:shd w:val="clear" w:color="auto" w:fill="E2EFD9" w:themeFill="accent6" w:themeFillTint="33"/>
          </w:tcPr>
          <w:p w14:paraId="7D7282FA" w14:textId="77777777" w:rsidR="006A01F8" w:rsidRPr="000C69F2" w:rsidRDefault="006A01F8" w:rsidP="000A3CB7">
            <w:pPr>
              <w:pStyle w:val="Akapitzlist"/>
              <w:numPr>
                <w:ilvl w:val="0"/>
                <w:numId w:val="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995" w:type="dxa"/>
            <w:shd w:val="clear" w:color="auto" w:fill="E2EFD9" w:themeFill="accent6" w:themeFillTint="33"/>
          </w:tcPr>
          <w:p w14:paraId="2D17AF87" w14:textId="0A482603" w:rsidR="006A01F8" w:rsidRPr="7320C742" w:rsidRDefault="006A01F8" w:rsidP="006A01F8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B420B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</w:p>
        </w:tc>
        <w:tc>
          <w:tcPr>
            <w:tcW w:w="2688" w:type="dxa"/>
            <w:shd w:val="clear" w:color="auto" w:fill="E2EFD9" w:themeFill="accent6" w:themeFillTint="33"/>
          </w:tcPr>
          <w:p w14:paraId="00B58784" w14:textId="21DDDADF" w:rsidR="006A01F8" w:rsidRPr="004F0DAF" w:rsidRDefault="006A01F8" w:rsidP="006A01F8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4F0DAF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Złącze EV</w:t>
            </w:r>
          </w:p>
        </w:tc>
        <w:tc>
          <w:tcPr>
            <w:tcW w:w="1984" w:type="dxa"/>
          </w:tcPr>
          <w:p w14:paraId="1632868F" w14:textId="0BFA9BC6" w:rsidR="006A01F8" w:rsidRDefault="006A01F8" w:rsidP="4184F812">
            <w:pPr>
              <w:rPr>
                <w:rStyle w:val="Tekstzastpczy"/>
              </w:rPr>
            </w:pPr>
          </w:p>
        </w:tc>
        <w:tc>
          <w:tcPr>
            <w:tcW w:w="1985" w:type="dxa"/>
          </w:tcPr>
          <w:p w14:paraId="0E6FEC13" w14:textId="24499E14" w:rsidR="006A01F8" w:rsidRDefault="006A01F8" w:rsidP="4184F812">
            <w:pPr>
              <w:rPr>
                <w:rStyle w:val="Tekstzastpczy"/>
              </w:rPr>
            </w:pPr>
          </w:p>
        </w:tc>
      </w:tr>
      <w:tr w:rsidR="006A01F8" w14:paraId="61C19778" w14:textId="4DD77CE9" w:rsidTr="003633B5">
        <w:trPr>
          <w:trHeight w:val="1123"/>
          <w:jc w:val="center"/>
        </w:trPr>
        <w:tc>
          <w:tcPr>
            <w:tcW w:w="1565" w:type="dxa"/>
            <w:shd w:val="clear" w:color="auto" w:fill="E2EFD9" w:themeFill="accent6" w:themeFillTint="33"/>
          </w:tcPr>
          <w:p w14:paraId="0972DDCE" w14:textId="77777777" w:rsidR="006A01F8" w:rsidRPr="000C69F2" w:rsidRDefault="006A01F8" w:rsidP="001F6A9A">
            <w:pPr>
              <w:pStyle w:val="Akapitzlist"/>
              <w:numPr>
                <w:ilvl w:val="0"/>
                <w:numId w:val="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995" w:type="dxa"/>
            <w:shd w:val="clear" w:color="auto" w:fill="E2EFD9" w:themeFill="accent6" w:themeFillTint="33"/>
          </w:tcPr>
          <w:p w14:paraId="16B3E07C" w14:textId="0CE70281" w:rsidR="006A01F8" w:rsidRPr="7320C742" w:rsidRDefault="006A01F8" w:rsidP="006A01F8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B420B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</w:p>
        </w:tc>
        <w:tc>
          <w:tcPr>
            <w:tcW w:w="2688" w:type="dxa"/>
            <w:shd w:val="clear" w:color="auto" w:fill="E2EFD9" w:themeFill="accent6" w:themeFillTint="33"/>
          </w:tcPr>
          <w:p w14:paraId="0DB7B4D0" w14:textId="4136CC27" w:rsidR="006A01F8" w:rsidRPr="004F0DAF" w:rsidRDefault="006A01F8" w:rsidP="006A01F8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del w:id="1" w:author="Autor">
              <w:r w:rsidRPr="004F0DAF" w:rsidDel="003F108B">
                <w:rPr>
                  <w:rFonts w:ascii="Calibri" w:eastAsia="Calibri" w:hAnsi="Calibri" w:cs="Calibri"/>
                  <w:b/>
                  <w:bCs/>
                  <w:color w:val="000000" w:themeColor="text1"/>
                  <w:sz w:val="20"/>
                  <w:szCs w:val="20"/>
                </w:rPr>
                <w:delText>Uziemienie (GND)</w:delText>
              </w:r>
            </w:del>
            <w:ins w:id="2" w:author="Autor">
              <w:r w:rsidR="003F108B">
                <w:rPr>
                  <w:rFonts w:ascii="Calibri" w:eastAsia="Calibri" w:hAnsi="Calibri" w:cs="Calibri"/>
                  <w:b/>
                  <w:bCs/>
                  <w:color w:val="000000" w:themeColor="text1"/>
                  <w:sz w:val="20"/>
                  <w:szCs w:val="20"/>
                </w:rPr>
                <w:t>Przewód ochronny (PE</w:t>
              </w:r>
              <w:bookmarkStart w:id="3" w:name="_GoBack"/>
              <w:bookmarkEnd w:id="3"/>
              <w:r w:rsidR="003F108B">
                <w:rPr>
                  <w:rFonts w:ascii="Calibri" w:eastAsia="Calibri" w:hAnsi="Calibri" w:cs="Calibri"/>
                  <w:b/>
                  <w:bCs/>
                  <w:color w:val="000000" w:themeColor="text1"/>
                  <w:sz w:val="20"/>
                  <w:szCs w:val="20"/>
                </w:rPr>
                <w:t>)</w:t>
              </w:r>
            </w:ins>
          </w:p>
        </w:tc>
        <w:tc>
          <w:tcPr>
            <w:tcW w:w="1984" w:type="dxa"/>
          </w:tcPr>
          <w:p w14:paraId="3188A228" w14:textId="562D5AB7" w:rsidR="006A01F8" w:rsidRDefault="006A01F8" w:rsidP="4184F812">
            <w:pPr>
              <w:rPr>
                <w:rStyle w:val="Tekstzastpczy"/>
              </w:rPr>
            </w:pPr>
          </w:p>
        </w:tc>
        <w:tc>
          <w:tcPr>
            <w:tcW w:w="1985" w:type="dxa"/>
          </w:tcPr>
          <w:p w14:paraId="5EDFD98C" w14:textId="28A9D604" w:rsidR="006A01F8" w:rsidRDefault="006A01F8" w:rsidP="4184F812">
            <w:pPr>
              <w:rPr>
                <w:rStyle w:val="Tekstzastpczy"/>
              </w:rPr>
            </w:pPr>
          </w:p>
        </w:tc>
      </w:tr>
      <w:tr w:rsidR="006A01F8" w14:paraId="67D492F9" w14:textId="40B3168F" w:rsidTr="003633B5">
        <w:trPr>
          <w:trHeight w:val="1123"/>
          <w:jc w:val="center"/>
        </w:trPr>
        <w:tc>
          <w:tcPr>
            <w:tcW w:w="1565" w:type="dxa"/>
            <w:shd w:val="clear" w:color="auto" w:fill="E2EFD9" w:themeFill="accent6" w:themeFillTint="33"/>
          </w:tcPr>
          <w:p w14:paraId="36CEB555" w14:textId="77777777" w:rsidR="006A01F8" w:rsidRPr="000C69F2" w:rsidRDefault="006A01F8" w:rsidP="001F6A9A">
            <w:pPr>
              <w:pStyle w:val="Akapitzlist"/>
              <w:numPr>
                <w:ilvl w:val="0"/>
                <w:numId w:val="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995" w:type="dxa"/>
            <w:shd w:val="clear" w:color="auto" w:fill="E2EFD9" w:themeFill="accent6" w:themeFillTint="33"/>
          </w:tcPr>
          <w:p w14:paraId="330F5B9E" w14:textId="1557D84C" w:rsidR="006A01F8" w:rsidRPr="7320C742" w:rsidRDefault="006A01F8" w:rsidP="006A01F8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B420B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</w:p>
        </w:tc>
        <w:tc>
          <w:tcPr>
            <w:tcW w:w="2688" w:type="dxa"/>
            <w:shd w:val="clear" w:color="auto" w:fill="E2EFD9" w:themeFill="accent6" w:themeFillTint="33"/>
          </w:tcPr>
          <w:p w14:paraId="6F3A78CA" w14:textId="44EA3F4C" w:rsidR="006A01F8" w:rsidRPr="004F0DAF" w:rsidRDefault="006A01F8" w:rsidP="006A01F8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F95D14">
              <w:rPr>
                <w:rFonts w:eastAsia="Calibri"/>
                <w:b/>
                <w:color w:val="000000" w:themeColor="text1"/>
                <w:sz w:val="20"/>
                <w:szCs w:val="20"/>
              </w:rPr>
              <w:t>Kierunki przepływu energii</w:t>
            </w:r>
            <w:r w:rsidRPr="004F0DAF">
              <w:rPr>
                <w:rFonts w:eastAsia="Calibri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4" w:type="dxa"/>
          </w:tcPr>
          <w:p w14:paraId="6A29FCCF" w14:textId="60FA85A5" w:rsidR="006A01F8" w:rsidRDefault="006A01F8" w:rsidP="4184F812">
            <w:pPr>
              <w:rPr>
                <w:rStyle w:val="Tekstzastpczy"/>
              </w:rPr>
            </w:pPr>
          </w:p>
        </w:tc>
        <w:tc>
          <w:tcPr>
            <w:tcW w:w="1985" w:type="dxa"/>
          </w:tcPr>
          <w:p w14:paraId="31753395" w14:textId="21D90612" w:rsidR="006A01F8" w:rsidRDefault="006A01F8" w:rsidP="4184F812">
            <w:pPr>
              <w:rPr>
                <w:rStyle w:val="Tekstzastpczy"/>
              </w:rPr>
            </w:pPr>
          </w:p>
        </w:tc>
      </w:tr>
      <w:tr w:rsidR="006A01F8" w14:paraId="77F33BAD" w14:textId="480B476C" w:rsidTr="003633B5">
        <w:trPr>
          <w:trHeight w:val="1123"/>
          <w:jc w:val="center"/>
        </w:trPr>
        <w:tc>
          <w:tcPr>
            <w:tcW w:w="1565" w:type="dxa"/>
            <w:shd w:val="clear" w:color="auto" w:fill="E2EFD9" w:themeFill="accent6" w:themeFillTint="33"/>
          </w:tcPr>
          <w:p w14:paraId="46D35C34" w14:textId="77777777" w:rsidR="006A01F8" w:rsidRPr="000C69F2" w:rsidRDefault="006A01F8" w:rsidP="001F6A9A">
            <w:pPr>
              <w:pStyle w:val="Akapitzlist"/>
              <w:numPr>
                <w:ilvl w:val="0"/>
                <w:numId w:val="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995" w:type="dxa"/>
            <w:shd w:val="clear" w:color="auto" w:fill="E2EFD9" w:themeFill="accent6" w:themeFillTint="33"/>
          </w:tcPr>
          <w:p w14:paraId="3584FFB9" w14:textId="66118F62" w:rsidR="006A01F8" w:rsidRPr="7320C742" w:rsidRDefault="006A01F8" w:rsidP="006A01F8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B420B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</w:p>
        </w:tc>
        <w:tc>
          <w:tcPr>
            <w:tcW w:w="2688" w:type="dxa"/>
            <w:shd w:val="clear" w:color="auto" w:fill="E2EFD9" w:themeFill="accent6" w:themeFillTint="33"/>
          </w:tcPr>
          <w:p w14:paraId="4A5324F6" w14:textId="43852DF5" w:rsidR="006A01F8" w:rsidRPr="004F0DAF" w:rsidRDefault="006A01F8" w:rsidP="006A01F8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F95D14">
              <w:rPr>
                <w:rFonts w:eastAsia="Calibri"/>
                <w:b/>
                <w:color w:val="000000" w:themeColor="text1"/>
                <w:sz w:val="20"/>
                <w:szCs w:val="20"/>
              </w:rPr>
              <w:t>Rodzaje zabezpieczeń</w:t>
            </w:r>
            <w:r w:rsidRPr="004F0DAF">
              <w:rPr>
                <w:rStyle w:val="eop"/>
                <w:rFonts w:ascii="Calibri" w:hAnsi="Calibri" w:cs="Calibri"/>
                <w:b/>
                <w:color w:val="000000"/>
                <w:sz w:val="20"/>
                <w:szCs w:val="20"/>
                <w:shd w:val="clear" w:color="auto" w:fill="E2EFD9" w:themeFill="accent6" w:themeFillTint="33"/>
              </w:rPr>
              <w:t> </w:t>
            </w:r>
          </w:p>
        </w:tc>
        <w:tc>
          <w:tcPr>
            <w:tcW w:w="1984" w:type="dxa"/>
          </w:tcPr>
          <w:p w14:paraId="784E8939" w14:textId="172FB107" w:rsidR="006A01F8" w:rsidRDefault="006A01F8" w:rsidP="4184F812">
            <w:pPr>
              <w:rPr>
                <w:rStyle w:val="Tekstzastpczy"/>
              </w:rPr>
            </w:pPr>
          </w:p>
        </w:tc>
        <w:tc>
          <w:tcPr>
            <w:tcW w:w="1985" w:type="dxa"/>
          </w:tcPr>
          <w:p w14:paraId="73BFDFAF" w14:textId="0DF50AF0" w:rsidR="006A01F8" w:rsidRDefault="006A01F8" w:rsidP="4184F812">
            <w:pPr>
              <w:rPr>
                <w:rStyle w:val="Tekstzastpczy"/>
              </w:rPr>
            </w:pPr>
          </w:p>
        </w:tc>
      </w:tr>
      <w:tr w:rsidR="006A01F8" w14:paraId="5C1A622D" w14:textId="257BA746" w:rsidTr="003633B5">
        <w:trPr>
          <w:trHeight w:val="1123"/>
          <w:jc w:val="center"/>
        </w:trPr>
        <w:tc>
          <w:tcPr>
            <w:tcW w:w="1565" w:type="dxa"/>
            <w:shd w:val="clear" w:color="auto" w:fill="E2EFD9" w:themeFill="accent6" w:themeFillTint="33"/>
          </w:tcPr>
          <w:p w14:paraId="59E2CFBD" w14:textId="77777777" w:rsidR="006A01F8" w:rsidRPr="000C69F2" w:rsidRDefault="006A01F8" w:rsidP="001F6A9A">
            <w:pPr>
              <w:pStyle w:val="Akapitzlist"/>
              <w:numPr>
                <w:ilvl w:val="0"/>
                <w:numId w:val="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995" w:type="dxa"/>
            <w:shd w:val="clear" w:color="auto" w:fill="E2EFD9" w:themeFill="accent6" w:themeFillTint="33"/>
          </w:tcPr>
          <w:p w14:paraId="6D4878E6" w14:textId="4AB69025" w:rsidR="006A01F8" w:rsidRPr="002523FD" w:rsidRDefault="006A01F8" w:rsidP="006A01F8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B420B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</w:p>
        </w:tc>
        <w:tc>
          <w:tcPr>
            <w:tcW w:w="2688" w:type="dxa"/>
            <w:shd w:val="clear" w:color="auto" w:fill="E2EFD9" w:themeFill="accent6" w:themeFillTint="33"/>
          </w:tcPr>
          <w:p w14:paraId="1052F755" w14:textId="7C57BF2B" w:rsidR="006A01F8" w:rsidRPr="004F0DAF" w:rsidRDefault="006A01F8" w:rsidP="006A01F8">
            <w:pPr>
              <w:rPr>
                <w:rStyle w:val="normaltextrun"/>
                <w:rFonts w:ascii="Calibri" w:hAnsi="Calibri" w:cs="Calibr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F95D14">
              <w:rPr>
                <w:rFonts w:eastAsia="Calibri"/>
                <w:b/>
                <w:color w:val="000000" w:themeColor="text1"/>
                <w:sz w:val="20"/>
                <w:szCs w:val="20"/>
              </w:rPr>
              <w:t>Separacja galwaniczna</w:t>
            </w:r>
            <w:r w:rsidRPr="004F0DAF">
              <w:rPr>
                <w:rStyle w:val="eop"/>
                <w:rFonts w:ascii="Calibri" w:hAnsi="Calibri" w:cs="Calibri"/>
                <w:b/>
                <w:color w:val="000000"/>
                <w:sz w:val="20"/>
                <w:szCs w:val="20"/>
                <w:shd w:val="clear" w:color="auto" w:fill="E2EFD9" w:themeFill="accent6" w:themeFillTint="33"/>
              </w:rPr>
              <w:t> </w:t>
            </w:r>
          </w:p>
        </w:tc>
        <w:tc>
          <w:tcPr>
            <w:tcW w:w="1984" w:type="dxa"/>
          </w:tcPr>
          <w:p w14:paraId="17C42DB6" w14:textId="57696731" w:rsidR="006A01F8" w:rsidRDefault="006A01F8" w:rsidP="4184F812">
            <w:pPr>
              <w:rPr>
                <w:rStyle w:val="Tekstzastpczy"/>
              </w:rPr>
            </w:pPr>
          </w:p>
        </w:tc>
        <w:tc>
          <w:tcPr>
            <w:tcW w:w="1985" w:type="dxa"/>
          </w:tcPr>
          <w:p w14:paraId="13CCE74C" w14:textId="692DD7EE" w:rsidR="006A01F8" w:rsidRDefault="006A01F8" w:rsidP="4184F812">
            <w:pPr>
              <w:rPr>
                <w:rStyle w:val="Tekstzastpczy"/>
              </w:rPr>
            </w:pPr>
          </w:p>
        </w:tc>
      </w:tr>
      <w:tr w:rsidR="006A01F8" w14:paraId="79D49934" w14:textId="5A8265F3" w:rsidTr="003633B5">
        <w:trPr>
          <w:trHeight w:val="1123"/>
          <w:jc w:val="center"/>
        </w:trPr>
        <w:tc>
          <w:tcPr>
            <w:tcW w:w="1565" w:type="dxa"/>
            <w:shd w:val="clear" w:color="auto" w:fill="E2EFD9" w:themeFill="accent6" w:themeFillTint="33"/>
          </w:tcPr>
          <w:p w14:paraId="59E8F90B" w14:textId="77777777" w:rsidR="006A01F8" w:rsidRPr="000C69F2" w:rsidRDefault="006A01F8" w:rsidP="001F6A9A">
            <w:pPr>
              <w:pStyle w:val="Akapitzlist"/>
              <w:numPr>
                <w:ilvl w:val="0"/>
                <w:numId w:val="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995" w:type="dxa"/>
            <w:shd w:val="clear" w:color="auto" w:fill="E2EFD9" w:themeFill="accent6" w:themeFillTint="33"/>
          </w:tcPr>
          <w:p w14:paraId="59A6F8E1" w14:textId="58C4CAB5" w:rsidR="006A01F8" w:rsidRPr="7320C742" w:rsidRDefault="006A01F8" w:rsidP="006A01F8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B420B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</w:p>
        </w:tc>
        <w:tc>
          <w:tcPr>
            <w:tcW w:w="2688" w:type="dxa"/>
            <w:shd w:val="clear" w:color="auto" w:fill="E2EFD9" w:themeFill="accent6" w:themeFillTint="33"/>
          </w:tcPr>
          <w:p w14:paraId="75A6C06D" w14:textId="372D0D56" w:rsidR="006A01F8" w:rsidRPr="004F0DAF" w:rsidRDefault="006A01F8" w:rsidP="006A01F8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F95D14">
              <w:rPr>
                <w:rFonts w:eastAsia="Calibri"/>
                <w:b/>
                <w:color w:val="000000" w:themeColor="text1"/>
                <w:sz w:val="20"/>
                <w:szCs w:val="20"/>
              </w:rPr>
              <w:t>Przyłączenie instalacji OZE (fotowoltaiki) - MPPT</w:t>
            </w:r>
            <w:r w:rsidRPr="008E4959">
              <w:rPr>
                <w:rStyle w:val="eop"/>
                <w:rFonts w:ascii="Calibri" w:hAnsi="Calibri" w:cs="Calibri"/>
                <w:b/>
                <w:color w:val="000000"/>
                <w:sz w:val="20"/>
                <w:szCs w:val="20"/>
                <w:shd w:val="clear" w:color="auto" w:fill="E2EFD9" w:themeFill="accent6" w:themeFillTint="33"/>
              </w:rPr>
              <w:t> </w:t>
            </w:r>
          </w:p>
        </w:tc>
        <w:tc>
          <w:tcPr>
            <w:tcW w:w="1984" w:type="dxa"/>
          </w:tcPr>
          <w:p w14:paraId="0C321ECF" w14:textId="131717DB" w:rsidR="006A01F8" w:rsidRDefault="006A01F8" w:rsidP="4184F812">
            <w:pPr>
              <w:rPr>
                <w:rStyle w:val="Tekstzastpczy"/>
              </w:rPr>
            </w:pPr>
          </w:p>
        </w:tc>
        <w:tc>
          <w:tcPr>
            <w:tcW w:w="1985" w:type="dxa"/>
          </w:tcPr>
          <w:p w14:paraId="578E0F31" w14:textId="401A38B8" w:rsidR="006A01F8" w:rsidRDefault="006A01F8" w:rsidP="4184F812">
            <w:pPr>
              <w:rPr>
                <w:rStyle w:val="Tekstzastpczy"/>
              </w:rPr>
            </w:pPr>
          </w:p>
        </w:tc>
      </w:tr>
      <w:tr w:rsidR="008E4959" w14:paraId="0BC67CFB" w14:textId="77777777" w:rsidTr="003633B5">
        <w:trPr>
          <w:trHeight w:val="1123"/>
          <w:jc w:val="center"/>
        </w:trPr>
        <w:tc>
          <w:tcPr>
            <w:tcW w:w="10217" w:type="dxa"/>
            <w:gridSpan w:val="5"/>
            <w:shd w:val="clear" w:color="auto" w:fill="FFFFFF" w:themeFill="background1"/>
          </w:tcPr>
          <w:p w14:paraId="47964816" w14:textId="5E3ADF18" w:rsidR="008E4959" w:rsidRPr="000C69F2" w:rsidRDefault="008E4959" w:rsidP="008E4959">
            <w:pPr>
              <w:pStyle w:val="Akapitzlist"/>
              <w:ind w:left="502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W tym polu p</w:t>
            </w:r>
            <w:r w:rsidRPr="0044795C">
              <w:rPr>
                <w:i/>
                <w:sz w:val="20"/>
                <w:szCs w:val="20"/>
              </w:rPr>
              <w:t>roszę wpisać uzasadnienie spełnienia Wymagania Obligatoryjnego zawierające</w:t>
            </w:r>
            <w:r>
              <w:rPr>
                <w:i/>
                <w:sz w:val="20"/>
                <w:szCs w:val="20"/>
              </w:rPr>
              <w:t xml:space="preserve"> opis działania algorytmu MPPT</w:t>
            </w:r>
            <w:r w:rsidR="001F5135">
              <w:rPr>
                <w:i/>
                <w:sz w:val="20"/>
                <w:szCs w:val="20"/>
              </w:rPr>
              <w:t xml:space="preserve"> w postaci</w:t>
            </w:r>
            <w:r>
              <w:rPr>
                <w:i/>
                <w:sz w:val="20"/>
                <w:szCs w:val="20"/>
              </w:rPr>
              <w:t xml:space="preserve"> </w:t>
            </w:r>
            <w:r w:rsidR="001F5135">
              <w:rPr>
                <w:i/>
                <w:sz w:val="20"/>
                <w:szCs w:val="20"/>
              </w:rPr>
              <w:t>pseudokodu</w:t>
            </w:r>
            <w:r>
              <w:rPr>
                <w:i/>
                <w:sz w:val="20"/>
                <w:szCs w:val="20"/>
              </w:rPr>
              <w:t xml:space="preserve">, w tym częstotliwość włączania </w:t>
            </w:r>
            <w:r w:rsidR="001F5135">
              <w:rPr>
                <w:i/>
                <w:sz w:val="20"/>
                <w:szCs w:val="20"/>
              </w:rPr>
              <w:t>algorytmu.</w:t>
            </w:r>
          </w:p>
          <w:p w14:paraId="233A39C2" w14:textId="45CC3EE9" w:rsidR="008E4959" w:rsidRDefault="008E4959" w:rsidP="006A01F8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6A01F8" w14:paraId="54109F6A" w14:textId="5EE97BD2" w:rsidTr="003633B5">
        <w:trPr>
          <w:trHeight w:val="1123"/>
          <w:jc w:val="center"/>
        </w:trPr>
        <w:tc>
          <w:tcPr>
            <w:tcW w:w="1565" w:type="dxa"/>
            <w:shd w:val="clear" w:color="auto" w:fill="E2EFD9" w:themeFill="accent6" w:themeFillTint="33"/>
          </w:tcPr>
          <w:p w14:paraId="6256CAE9" w14:textId="77777777" w:rsidR="006A01F8" w:rsidRPr="000C69F2" w:rsidRDefault="006A01F8" w:rsidP="001F6A9A">
            <w:pPr>
              <w:pStyle w:val="Akapitzlist"/>
              <w:numPr>
                <w:ilvl w:val="0"/>
                <w:numId w:val="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995" w:type="dxa"/>
            <w:shd w:val="clear" w:color="auto" w:fill="E2EFD9" w:themeFill="accent6" w:themeFillTint="33"/>
          </w:tcPr>
          <w:p w14:paraId="36B342CF" w14:textId="10A177D8" w:rsidR="006A01F8" w:rsidRPr="7320C742" w:rsidRDefault="006A01F8" w:rsidP="006A01F8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B420B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</w:p>
        </w:tc>
        <w:tc>
          <w:tcPr>
            <w:tcW w:w="2688" w:type="dxa"/>
            <w:shd w:val="clear" w:color="auto" w:fill="E2EFD9" w:themeFill="accent6" w:themeFillTint="33"/>
          </w:tcPr>
          <w:p w14:paraId="1616C3D6" w14:textId="2CC56F64" w:rsidR="006A01F8" w:rsidRPr="004F0DAF" w:rsidRDefault="006A01F8" w:rsidP="006A01F8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4F0DAF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Tryb pracy wyspowej</w:t>
            </w:r>
          </w:p>
        </w:tc>
        <w:tc>
          <w:tcPr>
            <w:tcW w:w="1984" w:type="dxa"/>
          </w:tcPr>
          <w:p w14:paraId="44A048AB" w14:textId="2A39FB86" w:rsidR="006A01F8" w:rsidRDefault="006A01F8" w:rsidP="4184F812">
            <w:pPr>
              <w:rPr>
                <w:rStyle w:val="Tekstzastpczy"/>
              </w:rPr>
            </w:pPr>
          </w:p>
        </w:tc>
        <w:tc>
          <w:tcPr>
            <w:tcW w:w="1985" w:type="dxa"/>
          </w:tcPr>
          <w:p w14:paraId="3E402279" w14:textId="361DBF39" w:rsidR="006A01F8" w:rsidRDefault="006A01F8" w:rsidP="4184F812">
            <w:pPr>
              <w:rPr>
                <w:rStyle w:val="Tekstzastpczy"/>
              </w:rPr>
            </w:pPr>
          </w:p>
        </w:tc>
      </w:tr>
      <w:tr w:rsidR="006A01F8" w14:paraId="0A781959" w14:textId="4429737A" w:rsidTr="003633B5">
        <w:trPr>
          <w:trHeight w:val="1123"/>
          <w:jc w:val="center"/>
        </w:trPr>
        <w:tc>
          <w:tcPr>
            <w:tcW w:w="1565" w:type="dxa"/>
            <w:shd w:val="clear" w:color="auto" w:fill="E2EFD9" w:themeFill="accent6" w:themeFillTint="33"/>
          </w:tcPr>
          <w:p w14:paraId="48EEB340" w14:textId="77777777" w:rsidR="006A01F8" w:rsidRPr="000C69F2" w:rsidRDefault="006A01F8" w:rsidP="001F6A9A">
            <w:pPr>
              <w:pStyle w:val="Akapitzlist"/>
              <w:numPr>
                <w:ilvl w:val="0"/>
                <w:numId w:val="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995" w:type="dxa"/>
            <w:shd w:val="clear" w:color="auto" w:fill="E2EFD9" w:themeFill="accent6" w:themeFillTint="33"/>
          </w:tcPr>
          <w:p w14:paraId="085F8954" w14:textId="2136A91B" w:rsidR="006A01F8" w:rsidRPr="00B420BE" w:rsidRDefault="006A01F8" w:rsidP="006A01F8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B420B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</w:p>
        </w:tc>
        <w:tc>
          <w:tcPr>
            <w:tcW w:w="2688" w:type="dxa"/>
            <w:shd w:val="clear" w:color="auto" w:fill="E2EFD9" w:themeFill="accent6" w:themeFillTint="33"/>
          </w:tcPr>
          <w:p w14:paraId="5423FE48" w14:textId="7F8AEB91" w:rsidR="006A01F8" w:rsidRPr="004F0DAF" w:rsidRDefault="006A01F8" w:rsidP="006A01F8">
            <w:pPr>
              <w:rPr>
                <w:rStyle w:val="normaltextrun"/>
                <w:rFonts w:ascii="Calibri" w:hAnsi="Calibri" w:cs="Calibr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4F0DAF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Tryb pracy sieciowej</w:t>
            </w:r>
          </w:p>
        </w:tc>
        <w:tc>
          <w:tcPr>
            <w:tcW w:w="1984" w:type="dxa"/>
          </w:tcPr>
          <w:p w14:paraId="1B619AB0" w14:textId="6CD1757D" w:rsidR="006A01F8" w:rsidRDefault="006A01F8" w:rsidP="4184F812">
            <w:pPr>
              <w:rPr>
                <w:rStyle w:val="Tekstzastpczy"/>
              </w:rPr>
            </w:pPr>
          </w:p>
        </w:tc>
        <w:tc>
          <w:tcPr>
            <w:tcW w:w="1985" w:type="dxa"/>
          </w:tcPr>
          <w:p w14:paraId="053FE0D9" w14:textId="54F126E5" w:rsidR="006A01F8" w:rsidRDefault="006A01F8" w:rsidP="4184F812">
            <w:pPr>
              <w:rPr>
                <w:rStyle w:val="Tekstzastpczy"/>
              </w:rPr>
            </w:pPr>
          </w:p>
        </w:tc>
      </w:tr>
      <w:tr w:rsidR="006A01F8" w14:paraId="751482B4" w14:textId="09490B0C" w:rsidTr="003633B5">
        <w:trPr>
          <w:trHeight w:val="1123"/>
          <w:jc w:val="center"/>
        </w:trPr>
        <w:tc>
          <w:tcPr>
            <w:tcW w:w="1565" w:type="dxa"/>
            <w:shd w:val="clear" w:color="auto" w:fill="E2EFD9" w:themeFill="accent6" w:themeFillTint="33"/>
          </w:tcPr>
          <w:p w14:paraId="43808F40" w14:textId="77777777" w:rsidR="006A01F8" w:rsidRPr="000C69F2" w:rsidRDefault="006A01F8" w:rsidP="001F6A9A">
            <w:pPr>
              <w:pStyle w:val="Akapitzlist"/>
              <w:numPr>
                <w:ilvl w:val="0"/>
                <w:numId w:val="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995" w:type="dxa"/>
            <w:shd w:val="clear" w:color="auto" w:fill="E2EFD9" w:themeFill="accent6" w:themeFillTint="33"/>
          </w:tcPr>
          <w:p w14:paraId="36045375" w14:textId="4F99CDE6" w:rsidR="006A01F8" w:rsidRPr="00B420BE" w:rsidRDefault="006A01F8" w:rsidP="006A01F8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B420B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</w:p>
        </w:tc>
        <w:tc>
          <w:tcPr>
            <w:tcW w:w="2688" w:type="dxa"/>
            <w:shd w:val="clear" w:color="auto" w:fill="E2EFD9" w:themeFill="accent6" w:themeFillTint="33"/>
          </w:tcPr>
          <w:p w14:paraId="5F0274BC" w14:textId="79153703" w:rsidR="006A01F8" w:rsidRPr="004F0DAF" w:rsidRDefault="006A01F8" w:rsidP="006A01F8">
            <w:pPr>
              <w:rPr>
                <w:rStyle w:val="normaltextrun"/>
                <w:rFonts w:ascii="Calibri" w:hAnsi="Calibri" w:cs="Calibr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4808F9">
              <w:rPr>
                <w:rFonts w:eastAsia="Calibri"/>
                <w:b/>
                <w:color w:val="000000" w:themeColor="text1"/>
                <w:sz w:val="20"/>
                <w:szCs w:val="20"/>
              </w:rPr>
              <w:t>Współczynnik zawartości harmonicznych (THD)</w:t>
            </w:r>
            <w:r w:rsidRPr="004F0DAF">
              <w:rPr>
                <w:rStyle w:val="eop"/>
                <w:rFonts w:ascii="Calibri" w:hAnsi="Calibri" w:cs="Calibri"/>
                <w:b/>
                <w:color w:val="000000"/>
                <w:sz w:val="20"/>
                <w:szCs w:val="20"/>
                <w:shd w:val="clear" w:color="auto" w:fill="E2EFD9" w:themeFill="accent6" w:themeFillTint="33"/>
              </w:rPr>
              <w:t> </w:t>
            </w:r>
          </w:p>
        </w:tc>
        <w:tc>
          <w:tcPr>
            <w:tcW w:w="1984" w:type="dxa"/>
          </w:tcPr>
          <w:p w14:paraId="093C9B0A" w14:textId="3C01F702" w:rsidR="006A01F8" w:rsidRDefault="006A01F8" w:rsidP="4184F812">
            <w:pPr>
              <w:rPr>
                <w:rStyle w:val="Tekstzastpczy"/>
              </w:rPr>
            </w:pPr>
          </w:p>
        </w:tc>
        <w:tc>
          <w:tcPr>
            <w:tcW w:w="1985" w:type="dxa"/>
          </w:tcPr>
          <w:p w14:paraId="523985F4" w14:textId="2C92AA26" w:rsidR="006A01F8" w:rsidRDefault="006A01F8" w:rsidP="4184F812">
            <w:pPr>
              <w:rPr>
                <w:rStyle w:val="Tekstzastpczy"/>
              </w:rPr>
            </w:pPr>
          </w:p>
        </w:tc>
      </w:tr>
      <w:tr w:rsidR="006A01F8" w14:paraId="134D5277" w14:textId="2817A90B" w:rsidTr="003633B5">
        <w:trPr>
          <w:trHeight w:val="1123"/>
          <w:jc w:val="center"/>
        </w:trPr>
        <w:tc>
          <w:tcPr>
            <w:tcW w:w="1565" w:type="dxa"/>
            <w:shd w:val="clear" w:color="auto" w:fill="E2EFD9" w:themeFill="accent6" w:themeFillTint="33"/>
          </w:tcPr>
          <w:p w14:paraId="62C1240C" w14:textId="77777777" w:rsidR="006A01F8" w:rsidRPr="000C69F2" w:rsidRDefault="006A01F8" w:rsidP="001F6A9A">
            <w:pPr>
              <w:pStyle w:val="Akapitzlist"/>
              <w:numPr>
                <w:ilvl w:val="0"/>
                <w:numId w:val="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995" w:type="dxa"/>
            <w:shd w:val="clear" w:color="auto" w:fill="E2EFD9" w:themeFill="accent6" w:themeFillTint="33"/>
          </w:tcPr>
          <w:p w14:paraId="2690D194" w14:textId="7B1E3CD1" w:rsidR="006A01F8" w:rsidRPr="00B420BE" w:rsidRDefault="006A01F8" w:rsidP="006A01F8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B420B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</w:p>
        </w:tc>
        <w:tc>
          <w:tcPr>
            <w:tcW w:w="2688" w:type="dxa"/>
            <w:shd w:val="clear" w:color="auto" w:fill="E2EFD9" w:themeFill="accent6" w:themeFillTint="33"/>
          </w:tcPr>
          <w:p w14:paraId="1CC4DFDA" w14:textId="7146E044" w:rsidR="006A01F8" w:rsidRPr="004F0DAF" w:rsidRDefault="006A01F8" w:rsidP="006A01F8">
            <w:pPr>
              <w:rPr>
                <w:rStyle w:val="normaltextrun"/>
                <w:rFonts w:ascii="Calibri" w:hAnsi="Calibri" w:cs="Calibr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del w:id="4" w:author="Autor">
              <w:r w:rsidRPr="004808F9" w:rsidDel="008E08D3">
                <w:rPr>
                  <w:rFonts w:eastAsia="Calibri"/>
                  <w:b/>
                  <w:color w:val="000000" w:themeColor="text1"/>
                  <w:sz w:val="20"/>
                  <w:szCs w:val="20"/>
                </w:rPr>
                <w:delText>Poziom tętnień</w:delText>
              </w:r>
            </w:del>
            <w:ins w:id="5" w:author="Autor">
              <w:r w:rsidR="008E08D3">
                <w:rPr>
                  <w:rFonts w:eastAsia="Calibri"/>
                  <w:b/>
                  <w:color w:val="000000" w:themeColor="text1"/>
                  <w:sz w:val="20"/>
                  <w:szCs w:val="20"/>
                </w:rPr>
                <w:t>Test izolacji</w:t>
              </w:r>
            </w:ins>
          </w:p>
        </w:tc>
        <w:tc>
          <w:tcPr>
            <w:tcW w:w="1984" w:type="dxa"/>
          </w:tcPr>
          <w:p w14:paraId="098375DD" w14:textId="5D161288" w:rsidR="006A01F8" w:rsidRDefault="006A01F8" w:rsidP="4184F812">
            <w:pPr>
              <w:rPr>
                <w:rStyle w:val="Tekstzastpczy"/>
              </w:rPr>
            </w:pPr>
          </w:p>
        </w:tc>
        <w:tc>
          <w:tcPr>
            <w:tcW w:w="1985" w:type="dxa"/>
          </w:tcPr>
          <w:p w14:paraId="2EBCE177" w14:textId="4BF6BF81" w:rsidR="006A01F8" w:rsidRDefault="006A01F8" w:rsidP="4184F812">
            <w:pPr>
              <w:rPr>
                <w:rStyle w:val="Tekstzastpczy"/>
              </w:rPr>
            </w:pPr>
          </w:p>
        </w:tc>
      </w:tr>
      <w:tr w:rsidR="006A01F8" w14:paraId="79BDA736" w14:textId="629CCAA7" w:rsidTr="003633B5">
        <w:trPr>
          <w:trHeight w:val="1123"/>
          <w:jc w:val="center"/>
        </w:trPr>
        <w:tc>
          <w:tcPr>
            <w:tcW w:w="1565" w:type="dxa"/>
            <w:shd w:val="clear" w:color="auto" w:fill="E2EFD9" w:themeFill="accent6" w:themeFillTint="33"/>
          </w:tcPr>
          <w:p w14:paraId="07B4606A" w14:textId="77777777" w:rsidR="006A01F8" w:rsidRPr="000C69F2" w:rsidRDefault="006A01F8" w:rsidP="001F6A9A">
            <w:pPr>
              <w:pStyle w:val="Akapitzlist"/>
              <w:numPr>
                <w:ilvl w:val="0"/>
                <w:numId w:val="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995" w:type="dxa"/>
            <w:shd w:val="clear" w:color="auto" w:fill="E2EFD9" w:themeFill="accent6" w:themeFillTint="33"/>
          </w:tcPr>
          <w:p w14:paraId="2DE36786" w14:textId="1D7F5723" w:rsidR="006A01F8" w:rsidRPr="7320C742" w:rsidRDefault="006A01F8" w:rsidP="006A01F8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B420B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</w:p>
        </w:tc>
        <w:tc>
          <w:tcPr>
            <w:tcW w:w="2688" w:type="dxa"/>
            <w:shd w:val="clear" w:color="auto" w:fill="E2EFD9" w:themeFill="accent6" w:themeFillTint="33"/>
          </w:tcPr>
          <w:p w14:paraId="08074F2F" w14:textId="04D1E08D" w:rsidR="006A01F8" w:rsidRPr="004F0DAF" w:rsidRDefault="006A01F8" w:rsidP="006A01F8">
            <w:pPr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4808F9">
              <w:rPr>
                <w:rFonts w:eastAsia="Calibri"/>
                <w:b/>
                <w:color w:val="000000" w:themeColor="text1"/>
                <w:sz w:val="20"/>
                <w:szCs w:val="20"/>
              </w:rPr>
              <w:t>Współczynnik mocy (cosinus φ)</w:t>
            </w:r>
            <w:r w:rsidRPr="004F0DAF">
              <w:rPr>
                <w:rFonts w:eastAsia="Calibri"/>
                <w:b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4" w:type="dxa"/>
          </w:tcPr>
          <w:p w14:paraId="01F6F264" w14:textId="54EFCFB8" w:rsidR="006A01F8" w:rsidRDefault="006A01F8" w:rsidP="4184F812">
            <w:pPr>
              <w:rPr>
                <w:rStyle w:val="Tekstzastpczy"/>
              </w:rPr>
            </w:pPr>
          </w:p>
        </w:tc>
        <w:tc>
          <w:tcPr>
            <w:tcW w:w="1985" w:type="dxa"/>
          </w:tcPr>
          <w:p w14:paraId="34175FCE" w14:textId="670CFE1F" w:rsidR="006A01F8" w:rsidRDefault="006A01F8" w:rsidP="4184F812">
            <w:pPr>
              <w:rPr>
                <w:rStyle w:val="Tekstzastpczy"/>
              </w:rPr>
            </w:pPr>
          </w:p>
        </w:tc>
      </w:tr>
      <w:tr w:rsidR="006A01F8" w14:paraId="077F283D" w14:textId="794B976B" w:rsidTr="003633B5">
        <w:trPr>
          <w:trHeight w:val="1123"/>
          <w:jc w:val="center"/>
        </w:trPr>
        <w:tc>
          <w:tcPr>
            <w:tcW w:w="1565" w:type="dxa"/>
            <w:shd w:val="clear" w:color="auto" w:fill="E2EFD9" w:themeFill="accent6" w:themeFillTint="33"/>
          </w:tcPr>
          <w:p w14:paraId="3601D0DB" w14:textId="77777777" w:rsidR="006A01F8" w:rsidRPr="000C69F2" w:rsidRDefault="006A01F8" w:rsidP="001F6A9A">
            <w:pPr>
              <w:pStyle w:val="Akapitzlist"/>
              <w:numPr>
                <w:ilvl w:val="0"/>
                <w:numId w:val="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995" w:type="dxa"/>
            <w:shd w:val="clear" w:color="auto" w:fill="E2EFD9" w:themeFill="accent6" w:themeFillTint="33"/>
          </w:tcPr>
          <w:p w14:paraId="7EB63B3F" w14:textId="1A37C7B6" w:rsidR="006A01F8" w:rsidRPr="00B420BE" w:rsidRDefault="006A01F8" w:rsidP="006A01F8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1F4D09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</w:p>
        </w:tc>
        <w:tc>
          <w:tcPr>
            <w:tcW w:w="2688" w:type="dxa"/>
            <w:shd w:val="clear" w:color="auto" w:fill="E2EFD9" w:themeFill="accent6" w:themeFillTint="33"/>
          </w:tcPr>
          <w:p w14:paraId="300BC9FD" w14:textId="181AB87C" w:rsidR="006A01F8" w:rsidRPr="004808F9" w:rsidRDefault="006A01F8" w:rsidP="006A01F8">
            <w:pPr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4808F9">
              <w:rPr>
                <w:rFonts w:eastAsia="Calibri"/>
                <w:b/>
                <w:color w:val="000000" w:themeColor="text1"/>
                <w:sz w:val="20"/>
                <w:szCs w:val="20"/>
              </w:rPr>
              <w:t>Wejście COS</w:t>
            </w:r>
            <w:r w:rsidRPr="004F0DAF">
              <w:rPr>
                <w:rFonts w:eastAsia="Calibri"/>
                <w:b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4" w:type="dxa"/>
          </w:tcPr>
          <w:p w14:paraId="649D742F" w14:textId="787AA55C" w:rsidR="006A01F8" w:rsidRDefault="006A01F8" w:rsidP="4184F812">
            <w:pPr>
              <w:rPr>
                <w:rStyle w:val="Tekstzastpczy"/>
              </w:rPr>
            </w:pPr>
          </w:p>
        </w:tc>
        <w:tc>
          <w:tcPr>
            <w:tcW w:w="1985" w:type="dxa"/>
          </w:tcPr>
          <w:p w14:paraId="63FCDA2E" w14:textId="342ACEE9" w:rsidR="006A01F8" w:rsidRDefault="006A01F8" w:rsidP="4184F812">
            <w:pPr>
              <w:rPr>
                <w:rStyle w:val="Tekstzastpczy"/>
              </w:rPr>
            </w:pPr>
          </w:p>
        </w:tc>
      </w:tr>
      <w:tr w:rsidR="006A01F8" w14:paraId="2FEFA788" w14:textId="76E2973E" w:rsidTr="003633B5">
        <w:trPr>
          <w:trHeight w:val="1123"/>
          <w:jc w:val="center"/>
        </w:trPr>
        <w:tc>
          <w:tcPr>
            <w:tcW w:w="1565" w:type="dxa"/>
            <w:shd w:val="clear" w:color="auto" w:fill="E2EFD9" w:themeFill="accent6" w:themeFillTint="33"/>
          </w:tcPr>
          <w:p w14:paraId="3437549F" w14:textId="77777777" w:rsidR="006A01F8" w:rsidRPr="000C69F2" w:rsidRDefault="006A01F8" w:rsidP="001F6A9A">
            <w:pPr>
              <w:pStyle w:val="Akapitzlist"/>
              <w:numPr>
                <w:ilvl w:val="0"/>
                <w:numId w:val="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995" w:type="dxa"/>
            <w:shd w:val="clear" w:color="auto" w:fill="E2EFD9" w:themeFill="accent6" w:themeFillTint="33"/>
          </w:tcPr>
          <w:p w14:paraId="49B634E6" w14:textId="68F560B0" w:rsidR="006A01F8" w:rsidRPr="00B420BE" w:rsidRDefault="006A01F8" w:rsidP="006A01F8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1F4D09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</w:p>
        </w:tc>
        <w:tc>
          <w:tcPr>
            <w:tcW w:w="2688" w:type="dxa"/>
            <w:shd w:val="clear" w:color="auto" w:fill="E2EFD9" w:themeFill="accent6" w:themeFillTint="33"/>
          </w:tcPr>
          <w:p w14:paraId="6E182CED" w14:textId="581595E5" w:rsidR="006A01F8" w:rsidRPr="004808F9" w:rsidRDefault="006A01F8" w:rsidP="006A01F8">
            <w:pPr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4808F9">
              <w:rPr>
                <w:rFonts w:eastAsia="Calibri"/>
                <w:b/>
                <w:color w:val="000000" w:themeColor="text1"/>
                <w:sz w:val="20"/>
                <w:szCs w:val="20"/>
              </w:rPr>
              <w:t>Wejście DIR</w:t>
            </w:r>
            <w:r w:rsidRPr="004F0DAF">
              <w:rPr>
                <w:rFonts w:eastAsia="Calibri"/>
                <w:b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4" w:type="dxa"/>
          </w:tcPr>
          <w:p w14:paraId="48884C9B" w14:textId="69D81A34" w:rsidR="006A01F8" w:rsidRDefault="006A01F8" w:rsidP="4184F812">
            <w:pPr>
              <w:rPr>
                <w:rStyle w:val="Tekstzastpczy"/>
              </w:rPr>
            </w:pPr>
          </w:p>
        </w:tc>
        <w:tc>
          <w:tcPr>
            <w:tcW w:w="1985" w:type="dxa"/>
          </w:tcPr>
          <w:p w14:paraId="6DD12A72" w14:textId="1640824E" w:rsidR="006A01F8" w:rsidRDefault="006A01F8" w:rsidP="4184F812">
            <w:pPr>
              <w:rPr>
                <w:rStyle w:val="Tekstzastpczy"/>
              </w:rPr>
            </w:pPr>
          </w:p>
        </w:tc>
      </w:tr>
      <w:tr w:rsidR="006A01F8" w14:paraId="1AC5CA32" w14:textId="5D61B8A8" w:rsidTr="003633B5">
        <w:trPr>
          <w:trHeight w:val="1123"/>
          <w:jc w:val="center"/>
        </w:trPr>
        <w:tc>
          <w:tcPr>
            <w:tcW w:w="1565" w:type="dxa"/>
            <w:shd w:val="clear" w:color="auto" w:fill="E2EFD9" w:themeFill="accent6" w:themeFillTint="33"/>
          </w:tcPr>
          <w:p w14:paraId="17FAE25A" w14:textId="77777777" w:rsidR="006A01F8" w:rsidRPr="000C69F2" w:rsidRDefault="006A01F8" w:rsidP="001F6A9A">
            <w:pPr>
              <w:pStyle w:val="Akapitzlist"/>
              <w:numPr>
                <w:ilvl w:val="0"/>
                <w:numId w:val="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995" w:type="dxa"/>
            <w:shd w:val="clear" w:color="auto" w:fill="E2EFD9" w:themeFill="accent6" w:themeFillTint="33"/>
          </w:tcPr>
          <w:p w14:paraId="0ECA5749" w14:textId="288B3C65" w:rsidR="006A01F8" w:rsidRPr="00B420BE" w:rsidRDefault="006A01F8" w:rsidP="006A01F8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1F4D09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</w:p>
        </w:tc>
        <w:tc>
          <w:tcPr>
            <w:tcW w:w="2688" w:type="dxa"/>
            <w:shd w:val="clear" w:color="auto" w:fill="E2EFD9" w:themeFill="accent6" w:themeFillTint="33"/>
          </w:tcPr>
          <w:p w14:paraId="03835507" w14:textId="63D487D2" w:rsidR="006A01F8" w:rsidRPr="004808F9" w:rsidRDefault="006A01F8" w:rsidP="006A01F8">
            <w:pPr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4808F9">
              <w:rPr>
                <w:rFonts w:eastAsia="Calibri"/>
                <w:b/>
                <w:color w:val="000000" w:themeColor="text1"/>
                <w:sz w:val="20"/>
                <w:szCs w:val="20"/>
              </w:rPr>
              <w:t>Wejście ISL</w:t>
            </w:r>
            <w:r w:rsidRPr="004F0DAF">
              <w:rPr>
                <w:rFonts w:eastAsia="Calibri"/>
                <w:b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4" w:type="dxa"/>
          </w:tcPr>
          <w:p w14:paraId="1D81E1F2" w14:textId="4D229B75" w:rsidR="006A01F8" w:rsidRDefault="006A01F8" w:rsidP="4184F812">
            <w:pPr>
              <w:rPr>
                <w:rStyle w:val="Tekstzastpczy"/>
              </w:rPr>
            </w:pPr>
          </w:p>
        </w:tc>
        <w:tc>
          <w:tcPr>
            <w:tcW w:w="1985" w:type="dxa"/>
          </w:tcPr>
          <w:p w14:paraId="08F5FC19" w14:textId="4400B654" w:rsidR="006A01F8" w:rsidRDefault="006A01F8" w:rsidP="4184F812">
            <w:pPr>
              <w:rPr>
                <w:rStyle w:val="Tekstzastpczy"/>
              </w:rPr>
            </w:pPr>
          </w:p>
        </w:tc>
      </w:tr>
      <w:tr w:rsidR="006A01F8" w14:paraId="3C4312B3" w14:textId="4527FD09" w:rsidTr="003633B5">
        <w:trPr>
          <w:trHeight w:val="1123"/>
          <w:jc w:val="center"/>
        </w:trPr>
        <w:tc>
          <w:tcPr>
            <w:tcW w:w="1565" w:type="dxa"/>
            <w:shd w:val="clear" w:color="auto" w:fill="E2EFD9" w:themeFill="accent6" w:themeFillTint="33"/>
          </w:tcPr>
          <w:p w14:paraId="30EAAC5E" w14:textId="77777777" w:rsidR="006A01F8" w:rsidRPr="000C69F2" w:rsidRDefault="006A01F8" w:rsidP="001F6A9A">
            <w:pPr>
              <w:pStyle w:val="Akapitzlist"/>
              <w:numPr>
                <w:ilvl w:val="0"/>
                <w:numId w:val="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995" w:type="dxa"/>
            <w:shd w:val="clear" w:color="auto" w:fill="E2EFD9" w:themeFill="accent6" w:themeFillTint="33"/>
          </w:tcPr>
          <w:p w14:paraId="35E36193" w14:textId="0098BD38" w:rsidR="006A01F8" w:rsidRPr="00B420BE" w:rsidRDefault="006A01F8" w:rsidP="006A01F8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1F4D09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</w:p>
        </w:tc>
        <w:tc>
          <w:tcPr>
            <w:tcW w:w="2688" w:type="dxa"/>
            <w:shd w:val="clear" w:color="auto" w:fill="E2EFD9" w:themeFill="accent6" w:themeFillTint="33"/>
          </w:tcPr>
          <w:p w14:paraId="6F230C8E" w14:textId="70BAFE36" w:rsidR="006A01F8" w:rsidRPr="004808F9" w:rsidRDefault="006A01F8" w:rsidP="006A01F8">
            <w:pPr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4808F9">
              <w:rPr>
                <w:rFonts w:eastAsia="Calibri"/>
                <w:b/>
                <w:color w:val="000000" w:themeColor="text1"/>
                <w:sz w:val="20"/>
                <w:szCs w:val="20"/>
              </w:rPr>
              <w:t>Wejścia ISL, DIR, COS</w:t>
            </w:r>
            <w:r w:rsidRPr="004F0DAF">
              <w:rPr>
                <w:rFonts w:eastAsia="Calibri"/>
                <w:b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4" w:type="dxa"/>
          </w:tcPr>
          <w:p w14:paraId="23137382" w14:textId="60B807E8" w:rsidR="006A01F8" w:rsidRDefault="006A01F8" w:rsidP="4184F812">
            <w:pPr>
              <w:rPr>
                <w:rStyle w:val="Tekstzastpczy"/>
              </w:rPr>
            </w:pPr>
          </w:p>
        </w:tc>
        <w:tc>
          <w:tcPr>
            <w:tcW w:w="1985" w:type="dxa"/>
          </w:tcPr>
          <w:p w14:paraId="2A2315AB" w14:textId="75908F7D" w:rsidR="006A01F8" w:rsidRDefault="006A01F8" w:rsidP="4184F812">
            <w:pPr>
              <w:rPr>
                <w:rStyle w:val="Tekstzastpczy"/>
              </w:rPr>
            </w:pPr>
          </w:p>
        </w:tc>
      </w:tr>
      <w:tr w:rsidR="006A01F8" w14:paraId="02779A0F" w14:textId="7643B6B5" w:rsidTr="003633B5">
        <w:trPr>
          <w:trHeight w:val="1123"/>
          <w:jc w:val="center"/>
        </w:trPr>
        <w:tc>
          <w:tcPr>
            <w:tcW w:w="1565" w:type="dxa"/>
            <w:shd w:val="clear" w:color="auto" w:fill="E2EFD9" w:themeFill="accent6" w:themeFillTint="33"/>
          </w:tcPr>
          <w:p w14:paraId="09796BD3" w14:textId="77777777" w:rsidR="006A01F8" w:rsidRPr="000C69F2" w:rsidRDefault="006A01F8" w:rsidP="001F6A9A">
            <w:pPr>
              <w:pStyle w:val="Akapitzlist"/>
              <w:numPr>
                <w:ilvl w:val="0"/>
                <w:numId w:val="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995" w:type="dxa"/>
            <w:shd w:val="clear" w:color="auto" w:fill="E2EFD9" w:themeFill="accent6" w:themeFillTint="33"/>
          </w:tcPr>
          <w:p w14:paraId="122A37BA" w14:textId="393EA000" w:rsidR="006A01F8" w:rsidRPr="7320C742" w:rsidRDefault="006A01F8" w:rsidP="006A01F8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B420B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</w:p>
        </w:tc>
        <w:tc>
          <w:tcPr>
            <w:tcW w:w="2688" w:type="dxa"/>
            <w:shd w:val="clear" w:color="auto" w:fill="E2EFD9" w:themeFill="accent6" w:themeFillTint="33"/>
          </w:tcPr>
          <w:p w14:paraId="78A88547" w14:textId="75587369" w:rsidR="006A01F8" w:rsidRPr="004F0DAF" w:rsidRDefault="006A01F8" w:rsidP="006A01F8">
            <w:pPr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4F0DAF">
              <w:rPr>
                <w:rFonts w:eastAsia="Calibri"/>
                <w:b/>
                <w:color w:val="000000" w:themeColor="text1"/>
                <w:sz w:val="20"/>
                <w:szCs w:val="20"/>
              </w:rPr>
              <w:t>Oprogramowanie</w:t>
            </w:r>
          </w:p>
        </w:tc>
        <w:tc>
          <w:tcPr>
            <w:tcW w:w="1984" w:type="dxa"/>
          </w:tcPr>
          <w:p w14:paraId="53D08B2A" w14:textId="576715D3" w:rsidR="006A01F8" w:rsidRDefault="006A01F8" w:rsidP="4184F812">
            <w:pPr>
              <w:rPr>
                <w:rStyle w:val="Tekstzastpczy"/>
              </w:rPr>
            </w:pPr>
          </w:p>
        </w:tc>
        <w:tc>
          <w:tcPr>
            <w:tcW w:w="1985" w:type="dxa"/>
          </w:tcPr>
          <w:p w14:paraId="1EC52BD3" w14:textId="6A23A34B" w:rsidR="006A01F8" w:rsidRDefault="006A01F8" w:rsidP="4184F812">
            <w:pPr>
              <w:rPr>
                <w:rStyle w:val="Tekstzastpczy"/>
              </w:rPr>
            </w:pPr>
          </w:p>
        </w:tc>
      </w:tr>
      <w:tr w:rsidR="006A01F8" w14:paraId="528A44E7" w14:textId="65807234" w:rsidTr="003633B5">
        <w:trPr>
          <w:trHeight w:val="1123"/>
          <w:jc w:val="center"/>
        </w:trPr>
        <w:tc>
          <w:tcPr>
            <w:tcW w:w="1565" w:type="dxa"/>
            <w:shd w:val="clear" w:color="auto" w:fill="E2EFD9" w:themeFill="accent6" w:themeFillTint="33"/>
          </w:tcPr>
          <w:p w14:paraId="3CC0D59D" w14:textId="77777777" w:rsidR="006A01F8" w:rsidRPr="000C69F2" w:rsidRDefault="006A01F8" w:rsidP="001F6A9A">
            <w:pPr>
              <w:pStyle w:val="Akapitzlist"/>
              <w:numPr>
                <w:ilvl w:val="0"/>
                <w:numId w:val="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995" w:type="dxa"/>
            <w:shd w:val="clear" w:color="auto" w:fill="E2EFD9" w:themeFill="accent6" w:themeFillTint="33"/>
          </w:tcPr>
          <w:p w14:paraId="4CCFC3F9" w14:textId="328CE203" w:rsidR="006A01F8" w:rsidRPr="7320C742" w:rsidRDefault="006A01F8" w:rsidP="006A01F8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B420B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</w:p>
        </w:tc>
        <w:tc>
          <w:tcPr>
            <w:tcW w:w="2688" w:type="dxa"/>
            <w:shd w:val="clear" w:color="auto" w:fill="E2EFD9" w:themeFill="accent6" w:themeFillTint="33"/>
          </w:tcPr>
          <w:p w14:paraId="599DFC6D" w14:textId="5F3D67A0" w:rsidR="006A01F8" w:rsidRPr="004F0DAF" w:rsidRDefault="006A01F8" w:rsidP="006A01F8">
            <w:pPr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4808F9">
              <w:rPr>
                <w:rFonts w:eastAsia="Calibri"/>
                <w:b/>
                <w:color w:val="000000" w:themeColor="text1"/>
                <w:sz w:val="20"/>
                <w:szCs w:val="20"/>
              </w:rPr>
              <w:t>Ochrona Systemu – wyłączenie awaryjne</w:t>
            </w:r>
            <w:r w:rsidRPr="004F0DAF">
              <w:rPr>
                <w:rFonts w:eastAsia="Calibri"/>
                <w:b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4" w:type="dxa"/>
          </w:tcPr>
          <w:p w14:paraId="4DABCAA7" w14:textId="1D693D58" w:rsidR="006A01F8" w:rsidRDefault="006A01F8" w:rsidP="4184F812">
            <w:pPr>
              <w:rPr>
                <w:rStyle w:val="Tekstzastpczy"/>
              </w:rPr>
            </w:pPr>
          </w:p>
        </w:tc>
        <w:tc>
          <w:tcPr>
            <w:tcW w:w="1985" w:type="dxa"/>
          </w:tcPr>
          <w:p w14:paraId="0BAA2FA0" w14:textId="63026B37" w:rsidR="006A01F8" w:rsidRDefault="006A01F8" w:rsidP="4184F812">
            <w:pPr>
              <w:rPr>
                <w:rStyle w:val="Tekstzastpczy"/>
              </w:rPr>
            </w:pPr>
          </w:p>
        </w:tc>
      </w:tr>
      <w:tr w:rsidR="006A01F8" w14:paraId="57929727" w14:textId="7C002643" w:rsidTr="003633B5">
        <w:trPr>
          <w:trHeight w:val="1123"/>
          <w:jc w:val="center"/>
        </w:trPr>
        <w:tc>
          <w:tcPr>
            <w:tcW w:w="1565" w:type="dxa"/>
            <w:shd w:val="clear" w:color="auto" w:fill="E2EFD9" w:themeFill="accent6" w:themeFillTint="33"/>
          </w:tcPr>
          <w:p w14:paraId="56AAC9BD" w14:textId="77777777" w:rsidR="006A01F8" w:rsidRPr="000C69F2" w:rsidRDefault="006A01F8" w:rsidP="001F6A9A">
            <w:pPr>
              <w:pStyle w:val="Akapitzlist"/>
              <w:numPr>
                <w:ilvl w:val="0"/>
                <w:numId w:val="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995" w:type="dxa"/>
            <w:shd w:val="clear" w:color="auto" w:fill="E2EFD9" w:themeFill="accent6" w:themeFillTint="33"/>
          </w:tcPr>
          <w:p w14:paraId="710A4E1E" w14:textId="61C767E7" w:rsidR="006A01F8" w:rsidRPr="7320C742" w:rsidRDefault="006A01F8" w:rsidP="006A01F8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B420B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</w:p>
        </w:tc>
        <w:tc>
          <w:tcPr>
            <w:tcW w:w="2688" w:type="dxa"/>
            <w:shd w:val="clear" w:color="auto" w:fill="E2EFD9" w:themeFill="accent6" w:themeFillTint="33"/>
          </w:tcPr>
          <w:p w14:paraId="6DE35319" w14:textId="74C4F899" w:rsidR="006A01F8" w:rsidRPr="004F0DAF" w:rsidRDefault="006A01F8" w:rsidP="001F6A9A">
            <w:pPr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4808F9">
              <w:rPr>
                <w:rFonts w:eastAsia="Calibri"/>
                <w:b/>
                <w:color w:val="000000" w:themeColor="text1"/>
                <w:sz w:val="20"/>
                <w:szCs w:val="20"/>
              </w:rPr>
              <w:t>Warunki pracy Systemu</w:t>
            </w:r>
            <w:r w:rsidRPr="004F0DAF">
              <w:rPr>
                <w:rFonts w:eastAsia="Calibri"/>
                <w:b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4" w:type="dxa"/>
          </w:tcPr>
          <w:p w14:paraId="3A6BE08F" w14:textId="29D4D45C" w:rsidR="006A01F8" w:rsidRDefault="006A01F8" w:rsidP="4184F812">
            <w:pPr>
              <w:rPr>
                <w:rStyle w:val="Tekstzastpczy"/>
              </w:rPr>
            </w:pPr>
          </w:p>
        </w:tc>
        <w:tc>
          <w:tcPr>
            <w:tcW w:w="1985" w:type="dxa"/>
          </w:tcPr>
          <w:p w14:paraId="2CC8E55B" w14:textId="26593FAB" w:rsidR="006A01F8" w:rsidRDefault="006A01F8" w:rsidP="4184F812">
            <w:pPr>
              <w:rPr>
                <w:rStyle w:val="Tekstzastpczy"/>
              </w:rPr>
            </w:pPr>
          </w:p>
        </w:tc>
      </w:tr>
      <w:tr w:rsidR="006A01F8" w14:paraId="282D7CFC" w14:textId="2E5D74C5" w:rsidTr="003633B5">
        <w:trPr>
          <w:trHeight w:val="1123"/>
          <w:jc w:val="center"/>
        </w:trPr>
        <w:tc>
          <w:tcPr>
            <w:tcW w:w="1565" w:type="dxa"/>
            <w:shd w:val="clear" w:color="auto" w:fill="E2EFD9" w:themeFill="accent6" w:themeFillTint="33"/>
          </w:tcPr>
          <w:p w14:paraId="42A65CA4" w14:textId="77777777" w:rsidR="006A01F8" w:rsidRPr="000C69F2" w:rsidRDefault="006A01F8" w:rsidP="001F6A9A">
            <w:pPr>
              <w:pStyle w:val="Akapitzlist"/>
              <w:numPr>
                <w:ilvl w:val="0"/>
                <w:numId w:val="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995" w:type="dxa"/>
            <w:shd w:val="clear" w:color="auto" w:fill="E2EFD9" w:themeFill="accent6" w:themeFillTint="33"/>
          </w:tcPr>
          <w:p w14:paraId="033CD959" w14:textId="39E9E874" w:rsidR="006A01F8" w:rsidRPr="7320C742" w:rsidRDefault="006A01F8" w:rsidP="006A01F8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B420B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</w:p>
        </w:tc>
        <w:tc>
          <w:tcPr>
            <w:tcW w:w="2688" w:type="dxa"/>
            <w:shd w:val="clear" w:color="auto" w:fill="E2EFD9" w:themeFill="accent6" w:themeFillTint="33"/>
          </w:tcPr>
          <w:p w14:paraId="506ACFAC" w14:textId="2934B4DF" w:rsidR="006A01F8" w:rsidRPr="004F0DAF" w:rsidRDefault="006A01F8" w:rsidP="006A01F8">
            <w:pPr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4808F9">
              <w:rPr>
                <w:rFonts w:eastAsia="Calibri"/>
                <w:b/>
                <w:color w:val="000000" w:themeColor="text1"/>
                <w:sz w:val="20"/>
                <w:szCs w:val="20"/>
              </w:rPr>
              <w:t>Zakres temperatury pracy</w:t>
            </w:r>
            <w:r w:rsidRPr="004F0DAF">
              <w:rPr>
                <w:rFonts w:eastAsia="Calibri"/>
                <w:b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4" w:type="dxa"/>
          </w:tcPr>
          <w:p w14:paraId="241DD97E" w14:textId="456CF526" w:rsidR="006A01F8" w:rsidRDefault="006A01F8" w:rsidP="4184F812">
            <w:pPr>
              <w:rPr>
                <w:rStyle w:val="Tekstzastpczy"/>
              </w:rPr>
            </w:pPr>
          </w:p>
        </w:tc>
        <w:tc>
          <w:tcPr>
            <w:tcW w:w="1985" w:type="dxa"/>
          </w:tcPr>
          <w:p w14:paraId="525581AE" w14:textId="38164864" w:rsidR="006A01F8" w:rsidRDefault="006A01F8" w:rsidP="4184F812">
            <w:pPr>
              <w:rPr>
                <w:rStyle w:val="Tekstzastpczy"/>
              </w:rPr>
            </w:pPr>
          </w:p>
        </w:tc>
      </w:tr>
      <w:tr w:rsidR="006A01F8" w14:paraId="350445CA" w14:textId="235ED7F8" w:rsidTr="003633B5">
        <w:trPr>
          <w:trHeight w:val="1123"/>
          <w:jc w:val="center"/>
        </w:trPr>
        <w:tc>
          <w:tcPr>
            <w:tcW w:w="1565" w:type="dxa"/>
            <w:shd w:val="clear" w:color="auto" w:fill="E2EFD9" w:themeFill="accent6" w:themeFillTint="33"/>
          </w:tcPr>
          <w:p w14:paraId="4A431C50" w14:textId="77777777" w:rsidR="006A01F8" w:rsidRPr="000C69F2" w:rsidRDefault="006A01F8" w:rsidP="001F6A9A">
            <w:pPr>
              <w:pStyle w:val="Akapitzlist"/>
              <w:numPr>
                <w:ilvl w:val="0"/>
                <w:numId w:val="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995" w:type="dxa"/>
            <w:shd w:val="clear" w:color="auto" w:fill="E2EFD9" w:themeFill="accent6" w:themeFillTint="33"/>
          </w:tcPr>
          <w:p w14:paraId="0BA21410" w14:textId="5D877451" w:rsidR="006A01F8" w:rsidRPr="7320C742" w:rsidRDefault="006A01F8" w:rsidP="006A01F8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B420B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</w:p>
        </w:tc>
        <w:tc>
          <w:tcPr>
            <w:tcW w:w="2688" w:type="dxa"/>
            <w:shd w:val="clear" w:color="auto" w:fill="E2EFD9" w:themeFill="accent6" w:themeFillTint="33"/>
          </w:tcPr>
          <w:p w14:paraId="63E86BF9" w14:textId="0B4F9F53" w:rsidR="006A01F8" w:rsidRPr="004F0DAF" w:rsidRDefault="006A01F8" w:rsidP="006A01F8">
            <w:pPr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4808F9">
              <w:rPr>
                <w:rFonts w:eastAsia="Calibri"/>
                <w:b/>
                <w:color w:val="000000" w:themeColor="text1"/>
                <w:sz w:val="20"/>
                <w:szCs w:val="20"/>
              </w:rPr>
              <w:t>Elementy składowe Systemu</w:t>
            </w:r>
            <w:r w:rsidRPr="004F0DAF">
              <w:rPr>
                <w:rFonts w:eastAsia="Calibri"/>
                <w:b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4" w:type="dxa"/>
          </w:tcPr>
          <w:p w14:paraId="4E44808B" w14:textId="30C563E8" w:rsidR="006A01F8" w:rsidRDefault="006A01F8" w:rsidP="4184F812">
            <w:pPr>
              <w:rPr>
                <w:rStyle w:val="Tekstzastpczy"/>
              </w:rPr>
            </w:pPr>
          </w:p>
        </w:tc>
        <w:tc>
          <w:tcPr>
            <w:tcW w:w="1985" w:type="dxa"/>
          </w:tcPr>
          <w:p w14:paraId="0890151F" w14:textId="30854E23" w:rsidR="006A01F8" w:rsidRDefault="006A01F8" w:rsidP="4184F812">
            <w:pPr>
              <w:rPr>
                <w:rStyle w:val="Tekstzastpczy"/>
              </w:rPr>
            </w:pPr>
          </w:p>
        </w:tc>
      </w:tr>
      <w:tr w:rsidR="006A01F8" w14:paraId="741D9E8D" w14:textId="1C1883B5" w:rsidTr="003633B5">
        <w:trPr>
          <w:trHeight w:val="1123"/>
          <w:jc w:val="center"/>
        </w:trPr>
        <w:tc>
          <w:tcPr>
            <w:tcW w:w="1565" w:type="dxa"/>
            <w:shd w:val="clear" w:color="auto" w:fill="E2EFD9" w:themeFill="accent6" w:themeFillTint="33"/>
          </w:tcPr>
          <w:p w14:paraId="3BC1B3A1" w14:textId="77777777" w:rsidR="006A01F8" w:rsidRPr="000C69F2" w:rsidRDefault="006A01F8" w:rsidP="001F6A9A">
            <w:pPr>
              <w:pStyle w:val="Akapitzlist"/>
              <w:numPr>
                <w:ilvl w:val="0"/>
                <w:numId w:val="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995" w:type="dxa"/>
            <w:shd w:val="clear" w:color="auto" w:fill="E2EFD9" w:themeFill="accent6" w:themeFillTint="33"/>
          </w:tcPr>
          <w:p w14:paraId="1115036E" w14:textId="308640E3" w:rsidR="006A01F8" w:rsidRPr="7320C742" w:rsidRDefault="006A01F8" w:rsidP="006A01F8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B420B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</w:p>
        </w:tc>
        <w:tc>
          <w:tcPr>
            <w:tcW w:w="2688" w:type="dxa"/>
            <w:shd w:val="clear" w:color="auto" w:fill="E2EFD9" w:themeFill="accent6" w:themeFillTint="33"/>
          </w:tcPr>
          <w:p w14:paraId="6E314190" w14:textId="2298303E" w:rsidR="006A01F8" w:rsidRPr="004F0DAF" w:rsidRDefault="006A01F8" w:rsidP="006A01F8">
            <w:pPr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4808F9">
              <w:rPr>
                <w:rFonts w:eastAsia="Calibri"/>
                <w:b/>
                <w:color w:val="000000" w:themeColor="text1"/>
                <w:sz w:val="20"/>
                <w:szCs w:val="20"/>
              </w:rPr>
              <w:t>Klasa szczelności Urządzenia Centralnego</w:t>
            </w:r>
            <w:r w:rsidRPr="004F0DAF">
              <w:rPr>
                <w:rFonts w:eastAsia="Calibri"/>
                <w:b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4" w:type="dxa"/>
          </w:tcPr>
          <w:p w14:paraId="7934A7FD" w14:textId="41622E23" w:rsidR="006A01F8" w:rsidRDefault="006A01F8" w:rsidP="4184F812">
            <w:pPr>
              <w:rPr>
                <w:rStyle w:val="Tekstzastpczy"/>
              </w:rPr>
            </w:pPr>
          </w:p>
        </w:tc>
        <w:tc>
          <w:tcPr>
            <w:tcW w:w="1985" w:type="dxa"/>
          </w:tcPr>
          <w:p w14:paraId="7381837A" w14:textId="6344E3D4" w:rsidR="006A01F8" w:rsidRDefault="006A01F8" w:rsidP="4184F812">
            <w:pPr>
              <w:rPr>
                <w:rStyle w:val="Tekstzastpczy"/>
              </w:rPr>
            </w:pPr>
          </w:p>
        </w:tc>
      </w:tr>
      <w:tr w:rsidR="006A01F8" w14:paraId="064C3D53" w14:textId="5CCBDAF4" w:rsidTr="003633B5">
        <w:trPr>
          <w:trHeight w:val="1123"/>
          <w:jc w:val="center"/>
        </w:trPr>
        <w:tc>
          <w:tcPr>
            <w:tcW w:w="1565" w:type="dxa"/>
            <w:shd w:val="clear" w:color="auto" w:fill="E2EFD9" w:themeFill="accent6" w:themeFillTint="33"/>
          </w:tcPr>
          <w:p w14:paraId="6D038E24" w14:textId="77777777" w:rsidR="006A01F8" w:rsidRPr="000C69F2" w:rsidRDefault="006A01F8" w:rsidP="001F6A9A">
            <w:pPr>
              <w:pStyle w:val="Akapitzlist"/>
              <w:numPr>
                <w:ilvl w:val="0"/>
                <w:numId w:val="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995" w:type="dxa"/>
            <w:shd w:val="clear" w:color="auto" w:fill="E2EFD9" w:themeFill="accent6" w:themeFillTint="33"/>
          </w:tcPr>
          <w:p w14:paraId="3C70E09B" w14:textId="297408CD" w:rsidR="006A01F8" w:rsidRPr="7320C742" w:rsidRDefault="006A01F8" w:rsidP="006A01F8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B420B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</w:p>
        </w:tc>
        <w:tc>
          <w:tcPr>
            <w:tcW w:w="2688" w:type="dxa"/>
            <w:shd w:val="clear" w:color="auto" w:fill="E2EFD9" w:themeFill="accent6" w:themeFillTint="33"/>
          </w:tcPr>
          <w:p w14:paraId="516578F1" w14:textId="7480AF06" w:rsidR="006A01F8" w:rsidRPr="004F0DAF" w:rsidRDefault="006A01F8" w:rsidP="006A01F8">
            <w:pPr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4808F9">
              <w:rPr>
                <w:rFonts w:eastAsia="Calibri"/>
                <w:b/>
                <w:color w:val="000000" w:themeColor="text1"/>
                <w:sz w:val="20"/>
                <w:szCs w:val="20"/>
              </w:rPr>
              <w:t>Moc przyłączonego źródła OZE (fotowoltaiki) do Systemu</w:t>
            </w:r>
            <w:r w:rsidRPr="004F0DAF">
              <w:rPr>
                <w:rFonts w:eastAsia="Calibri"/>
                <w:b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4" w:type="dxa"/>
          </w:tcPr>
          <w:p w14:paraId="1D3145B7" w14:textId="68C64E77" w:rsidR="006A01F8" w:rsidRDefault="006A01F8" w:rsidP="4184F812">
            <w:pPr>
              <w:rPr>
                <w:rStyle w:val="Tekstzastpczy"/>
              </w:rPr>
            </w:pPr>
          </w:p>
        </w:tc>
        <w:tc>
          <w:tcPr>
            <w:tcW w:w="1985" w:type="dxa"/>
          </w:tcPr>
          <w:p w14:paraId="139BB31C" w14:textId="6A0619A1" w:rsidR="006A01F8" w:rsidRDefault="006A01F8" w:rsidP="4184F812">
            <w:pPr>
              <w:rPr>
                <w:rStyle w:val="Tekstzastpczy"/>
              </w:rPr>
            </w:pPr>
          </w:p>
        </w:tc>
      </w:tr>
      <w:tr w:rsidR="00190F62" w14:paraId="073D651B" w14:textId="77777777" w:rsidTr="00190F62">
        <w:trPr>
          <w:trHeight w:val="1123"/>
          <w:jc w:val="center"/>
        </w:trPr>
        <w:tc>
          <w:tcPr>
            <w:tcW w:w="1565" w:type="dxa"/>
            <w:shd w:val="clear" w:color="auto" w:fill="E2EFD9" w:themeFill="accent6" w:themeFillTint="33"/>
          </w:tcPr>
          <w:p w14:paraId="7C03376A" w14:textId="4F53ECBA" w:rsidR="00190F62" w:rsidRPr="000C69F2" w:rsidRDefault="00190F62" w:rsidP="00190F62">
            <w:pPr>
              <w:pStyle w:val="Akapitzlist"/>
              <w:numPr>
                <w:ilvl w:val="0"/>
                <w:numId w:val="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995" w:type="dxa"/>
            <w:shd w:val="clear" w:color="auto" w:fill="E2EFD9" w:themeFill="accent6" w:themeFillTint="33"/>
          </w:tcPr>
          <w:p w14:paraId="2271C775" w14:textId="4137F5AA" w:rsidR="00190F62" w:rsidRPr="00B420BE" w:rsidRDefault="00190F62" w:rsidP="00190F62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</w:p>
        </w:tc>
        <w:tc>
          <w:tcPr>
            <w:tcW w:w="2688" w:type="dxa"/>
            <w:shd w:val="clear" w:color="auto" w:fill="E2EFD9" w:themeFill="accent6" w:themeFillTint="33"/>
          </w:tcPr>
          <w:p w14:paraId="01FDA75A" w14:textId="1AD83F05" w:rsidR="00190F62" w:rsidRPr="004808F9" w:rsidRDefault="00190F62" w:rsidP="00190F62">
            <w:pPr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Minimalna Sprawność Systemu</w:t>
            </w:r>
          </w:p>
        </w:tc>
        <w:tc>
          <w:tcPr>
            <w:tcW w:w="1984" w:type="dxa"/>
          </w:tcPr>
          <w:p w14:paraId="7B09E4FC" w14:textId="77777777" w:rsidR="00190F62" w:rsidRDefault="00190F62" w:rsidP="00190F62">
            <w:pPr>
              <w:rPr>
                <w:rStyle w:val="Tekstzastpczy"/>
              </w:rPr>
            </w:pPr>
          </w:p>
        </w:tc>
        <w:tc>
          <w:tcPr>
            <w:tcW w:w="1985" w:type="dxa"/>
          </w:tcPr>
          <w:p w14:paraId="45A287B8" w14:textId="4702BE86" w:rsidR="00190F62" w:rsidRDefault="00190F62" w:rsidP="00190F62">
            <w:pPr>
              <w:rPr>
                <w:rStyle w:val="Tekstzastpczy"/>
              </w:rPr>
            </w:pPr>
          </w:p>
        </w:tc>
      </w:tr>
      <w:tr w:rsidR="00190F62" w14:paraId="62B783C6" w14:textId="77777777" w:rsidTr="00190F62">
        <w:trPr>
          <w:trHeight w:val="1123"/>
          <w:jc w:val="center"/>
        </w:trPr>
        <w:tc>
          <w:tcPr>
            <w:tcW w:w="1565" w:type="dxa"/>
            <w:shd w:val="clear" w:color="auto" w:fill="E2EFD9" w:themeFill="accent6" w:themeFillTint="33"/>
          </w:tcPr>
          <w:p w14:paraId="3C59DDB5" w14:textId="7D0BC147" w:rsidR="00190F62" w:rsidRPr="000C69F2" w:rsidRDefault="00190F62" w:rsidP="00190F62">
            <w:pPr>
              <w:pStyle w:val="Akapitzlist"/>
              <w:numPr>
                <w:ilvl w:val="0"/>
                <w:numId w:val="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995" w:type="dxa"/>
            <w:shd w:val="clear" w:color="auto" w:fill="E2EFD9" w:themeFill="accent6" w:themeFillTint="33"/>
          </w:tcPr>
          <w:p w14:paraId="5E9B4776" w14:textId="74F6687F" w:rsidR="00190F62" w:rsidRPr="00B420BE" w:rsidRDefault="00190F62" w:rsidP="00190F62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</w:p>
        </w:tc>
        <w:tc>
          <w:tcPr>
            <w:tcW w:w="2688" w:type="dxa"/>
            <w:shd w:val="clear" w:color="auto" w:fill="E2EFD9" w:themeFill="accent6" w:themeFillTint="33"/>
          </w:tcPr>
          <w:p w14:paraId="06116A7D" w14:textId="2C13CD7E" w:rsidR="00190F62" w:rsidRPr="004808F9" w:rsidRDefault="00190F62" w:rsidP="00190F62">
            <w:pPr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Maksymalny Poziom hałasu</w:t>
            </w:r>
          </w:p>
        </w:tc>
        <w:tc>
          <w:tcPr>
            <w:tcW w:w="1984" w:type="dxa"/>
          </w:tcPr>
          <w:p w14:paraId="652EF11C" w14:textId="77777777" w:rsidR="00190F62" w:rsidRDefault="00190F62" w:rsidP="00190F62">
            <w:pPr>
              <w:rPr>
                <w:rStyle w:val="Tekstzastpczy"/>
              </w:rPr>
            </w:pPr>
          </w:p>
        </w:tc>
        <w:tc>
          <w:tcPr>
            <w:tcW w:w="1985" w:type="dxa"/>
          </w:tcPr>
          <w:p w14:paraId="54E4A5BF" w14:textId="54849317" w:rsidR="00190F62" w:rsidRDefault="00190F62" w:rsidP="00190F62">
            <w:pPr>
              <w:rPr>
                <w:rStyle w:val="Tekstzastpczy"/>
              </w:rPr>
            </w:pPr>
          </w:p>
        </w:tc>
      </w:tr>
    </w:tbl>
    <w:p w14:paraId="5E8E49BB" w14:textId="77777777" w:rsidR="00DE1624" w:rsidRDefault="00DE1624" w:rsidP="00912E16">
      <w:pPr>
        <w:jc w:val="both"/>
        <w:rPr>
          <w:i/>
          <w:sz w:val="20"/>
        </w:rPr>
      </w:pPr>
    </w:p>
    <w:p w14:paraId="686A36C7" w14:textId="6C74813B" w:rsidR="00DE1624" w:rsidRPr="00005A37" w:rsidRDefault="00DE1624" w:rsidP="005D3A99">
      <w:pPr>
        <w:pStyle w:val="Nagwek1"/>
      </w:pPr>
      <w:r>
        <w:t>WYMAGANIA KONKURSOWE W PRZEDSIĘWZIĘCIU</w:t>
      </w:r>
    </w:p>
    <w:p w14:paraId="03FFCB1B" w14:textId="59B0F693" w:rsidR="00DE1624" w:rsidRDefault="00DE1624" w:rsidP="00DE1624">
      <w:pPr>
        <w:jc w:val="both"/>
        <w:rPr>
          <w:sz w:val="20"/>
          <w:szCs w:val="20"/>
        </w:rPr>
      </w:pPr>
      <w:r w:rsidRPr="07CE9E9B">
        <w:rPr>
          <w:sz w:val="20"/>
          <w:szCs w:val="20"/>
          <w:u w:val="single"/>
        </w:rPr>
        <w:t>Uwaga!</w:t>
      </w:r>
      <w:r w:rsidRPr="07CE9E9B">
        <w:rPr>
          <w:sz w:val="20"/>
          <w:szCs w:val="20"/>
        </w:rPr>
        <w:t xml:space="preserve"> Wnioskodawca musi zadeklarować w Tabelach od </w:t>
      </w:r>
      <w:r w:rsidR="009C0B86" w:rsidRPr="009C0B86">
        <w:rPr>
          <w:sz w:val="20"/>
          <w:szCs w:val="20"/>
        </w:rPr>
        <w:t>E.1 do E.8</w:t>
      </w:r>
      <w:r w:rsidRPr="07CE9E9B">
        <w:rPr>
          <w:sz w:val="20"/>
          <w:szCs w:val="20"/>
        </w:rPr>
        <w:t xml:space="preserve"> wartości dla poszczególnych Wymagań Konkursowych, stawianych opracowywane</w:t>
      </w:r>
      <w:r w:rsidR="00A97B4F">
        <w:rPr>
          <w:sz w:val="20"/>
          <w:szCs w:val="20"/>
        </w:rPr>
        <w:t>mu Systemowi</w:t>
      </w:r>
      <w:r w:rsidRPr="07CE9E9B">
        <w:rPr>
          <w:sz w:val="20"/>
          <w:szCs w:val="20"/>
        </w:rPr>
        <w:t xml:space="preserve"> </w:t>
      </w:r>
      <w:r w:rsidR="00A97B4F">
        <w:rPr>
          <w:sz w:val="20"/>
          <w:szCs w:val="20"/>
        </w:rPr>
        <w:t>M</w:t>
      </w:r>
      <w:r>
        <w:rPr>
          <w:sz w:val="20"/>
          <w:szCs w:val="20"/>
        </w:rPr>
        <w:t xml:space="preserve">agazynowania </w:t>
      </w:r>
      <w:r w:rsidR="00A97B4F">
        <w:rPr>
          <w:sz w:val="20"/>
          <w:szCs w:val="20"/>
        </w:rPr>
        <w:t>E</w:t>
      </w:r>
      <w:r>
        <w:rPr>
          <w:sz w:val="20"/>
          <w:szCs w:val="20"/>
        </w:rPr>
        <w:t>nergii elektrycznej</w:t>
      </w:r>
      <w:r w:rsidRPr="07CE9E9B">
        <w:rPr>
          <w:sz w:val="20"/>
          <w:szCs w:val="20"/>
        </w:rPr>
        <w:t>, opisanych szczegółowo w Załączniku nr 1 do Regulaminu, przy zachowaniu Wymagań Obligatoryjnych. Wnioskodawca zobligowany jest wpisać w kolumnie „</w:t>
      </w:r>
      <w:r w:rsidRPr="07CE9E9B">
        <w:rPr>
          <w:i/>
          <w:iCs/>
          <w:sz w:val="20"/>
          <w:szCs w:val="20"/>
        </w:rPr>
        <w:t>Deklarowana wartość</w:t>
      </w:r>
      <w:r w:rsidRPr="07CE9E9B">
        <w:rPr>
          <w:sz w:val="20"/>
          <w:szCs w:val="20"/>
        </w:rPr>
        <w:t>” wartości deklarowane, zgodnie z opisem zawartym w Załączniku nr 1 do Regulaminu. Jednocześnie w kolumnie „</w:t>
      </w:r>
      <w:r w:rsidRPr="07CE9E9B">
        <w:rPr>
          <w:i/>
          <w:iCs/>
          <w:sz w:val="20"/>
          <w:szCs w:val="20"/>
        </w:rPr>
        <w:t>Uwagi</w:t>
      </w:r>
      <w:r w:rsidRPr="07CE9E9B">
        <w:rPr>
          <w:sz w:val="20"/>
          <w:szCs w:val="20"/>
        </w:rPr>
        <w:t xml:space="preserve">” Wnioskodawca może (lecz nie musi) wpisać swoje uwagi odnośnie wartości zadeklarowanych dla danego wymagania. Wnioskodawca zobligowany jest, aby w polu </w:t>
      </w:r>
      <w:r w:rsidRPr="07CE9E9B">
        <w:rPr>
          <w:i/>
          <w:iCs/>
          <w:sz w:val="20"/>
          <w:szCs w:val="20"/>
        </w:rPr>
        <w:t xml:space="preserve">„Uzasadnienie spełnienia wymagania” </w:t>
      </w:r>
      <w:r w:rsidRPr="07CE9E9B">
        <w:rPr>
          <w:sz w:val="20"/>
          <w:szCs w:val="20"/>
        </w:rPr>
        <w:t>zamieścić uzasadnienie spełnienia wymagania, w tym niezbędne obliczenia</w:t>
      </w:r>
      <w:r>
        <w:rPr>
          <w:sz w:val="20"/>
          <w:szCs w:val="20"/>
        </w:rPr>
        <w:t>, jeśli takie występują</w:t>
      </w:r>
      <w:r w:rsidRPr="07CE9E9B">
        <w:rPr>
          <w:sz w:val="20"/>
          <w:szCs w:val="20"/>
        </w:rPr>
        <w:t>.</w:t>
      </w:r>
    </w:p>
    <w:p w14:paraId="21BFBED3" w14:textId="23A4BE75" w:rsidR="00BA1B91" w:rsidRDefault="00BA1B91" w:rsidP="1BDDFBF3">
      <w:pPr>
        <w:rPr>
          <w:i/>
          <w:iCs/>
          <w:color w:val="44546A" w:themeColor="text2"/>
          <w:sz w:val="18"/>
          <w:szCs w:val="18"/>
        </w:rPr>
      </w:pPr>
      <w:r w:rsidRPr="1BDDFBF3">
        <w:rPr>
          <w:i/>
          <w:iCs/>
          <w:color w:val="44546A" w:themeColor="text2"/>
          <w:sz w:val="18"/>
          <w:szCs w:val="18"/>
        </w:rPr>
        <w:t>T</w:t>
      </w:r>
      <w:r w:rsidR="00DF4F98">
        <w:rPr>
          <w:i/>
          <w:iCs/>
          <w:color w:val="44546A" w:themeColor="text2"/>
          <w:sz w:val="18"/>
          <w:szCs w:val="18"/>
        </w:rPr>
        <w:t xml:space="preserve">abela E.1 Wymaganie Konkursowe </w:t>
      </w:r>
      <w:r w:rsidR="00DC38CF">
        <w:rPr>
          <w:i/>
          <w:iCs/>
          <w:color w:val="44546A" w:themeColor="text2"/>
          <w:sz w:val="18"/>
          <w:szCs w:val="18"/>
        </w:rPr>
        <w:t>nr 7</w:t>
      </w:r>
      <w:r w:rsidR="003633B5">
        <w:rPr>
          <w:i/>
          <w:iCs/>
          <w:color w:val="44546A" w:themeColor="text2"/>
          <w:sz w:val="18"/>
          <w:szCs w:val="18"/>
        </w:rPr>
        <w:t xml:space="preserve">.1 </w:t>
      </w:r>
      <w:r w:rsidR="00DF4F98">
        <w:rPr>
          <w:i/>
          <w:iCs/>
          <w:color w:val="44546A" w:themeColor="text2"/>
          <w:sz w:val="18"/>
          <w:szCs w:val="18"/>
        </w:rPr>
        <w:t>–</w:t>
      </w:r>
      <w:r w:rsidR="00E62A9C">
        <w:rPr>
          <w:i/>
          <w:iCs/>
          <w:color w:val="44546A" w:themeColor="text2"/>
          <w:sz w:val="18"/>
          <w:szCs w:val="18"/>
        </w:rPr>
        <w:t xml:space="preserve"> Sprawność Systemu –</w:t>
      </w:r>
      <w:r w:rsidR="00DF4F98">
        <w:rPr>
          <w:i/>
          <w:iCs/>
          <w:color w:val="44546A" w:themeColor="text2"/>
          <w:sz w:val="18"/>
          <w:szCs w:val="18"/>
        </w:rPr>
        <w:t xml:space="preserve"> </w:t>
      </w:r>
      <w:r w:rsidR="00A97B4F">
        <w:rPr>
          <w:i/>
          <w:iCs/>
          <w:color w:val="44546A" w:themeColor="text2"/>
          <w:sz w:val="18"/>
          <w:szCs w:val="18"/>
        </w:rPr>
        <w:t>S</w:t>
      </w:r>
      <w:r w:rsidR="00DF4F98">
        <w:rPr>
          <w:i/>
          <w:iCs/>
          <w:color w:val="44546A" w:themeColor="text2"/>
          <w:sz w:val="18"/>
          <w:szCs w:val="18"/>
        </w:rPr>
        <w:t>trumień „S</w:t>
      </w:r>
      <w:r w:rsidR="00370697" w:rsidRPr="1BDDFBF3">
        <w:rPr>
          <w:i/>
          <w:iCs/>
          <w:color w:val="44546A" w:themeColor="text2"/>
          <w:sz w:val="18"/>
          <w:szCs w:val="18"/>
        </w:rPr>
        <w:t>ystem”</w:t>
      </w:r>
    </w:p>
    <w:tbl>
      <w:tblPr>
        <w:tblStyle w:val="Tabela-Siatka"/>
        <w:tblW w:w="9786" w:type="dxa"/>
        <w:jc w:val="center"/>
        <w:tblLayout w:type="fixed"/>
        <w:tblLook w:val="04A0" w:firstRow="1" w:lastRow="0" w:firstColumn="1" w:lastColumn="0" w:noHBand="0" w:noVBand="1"/>
      </w:tblPr>
      <w:tblGrid>
        <w:gridCol w:w="1423"/>
        <w:gridCol w:w="2126"/>
        <w:gridCol w:w="2694"/>
        <w:gridCol w:w="1701"/>
        <w:gridCol w:w="1842"/>
      </w:tblGrid>
      <w:tr w:rsidR="00BA1B91" w:rsidRPr="00384B67" w:rsidDel="004278AA" w14:paraId="00CEFC20" w14:textId="77777777" w:rsidTr="003633B5">
        <w:trPr>
          <w:cantSplit/>
          <w:trHeight w:val="618"/>
          <w:jc w:val="center"/>
        </w:trPr>
        <w:tc>
          <w:tcPr>
            <w:tcW w:w="9786" w:type="dxa"/>
            <w:gridSpan w:val="5"/>
            <w:shd w:val="clear" w:color="auto" w:fill="A8D08D" w:themeFill="accent6" w:themeFillTint="99"/>
            <w:vAlign w:val="center"/>
          </w:tcPr>
          <w:p w14:paraId="5E6C6E43" w14:textId="6F899D14" w:rsidR="00BA1B91" w:rsidRDefault="00370697" w:rsidP="00DF4F98">
            <w:pPr>
              <w:jc w:val="center"/>
              <w:rPr>
                <w:i/>
                <w:color w:val="44546A" w:themeColor="text2"/>
                <w:sz w:val="18"/>
              </w:rPr>
            </w:pPr>
            <w:r>
              <w:rPr>
                <w:rFonts w:cstheme="minorHAnsi"/>
                <w:b/>
                <w:sz w:val="20"/>
                <w:szCs w:val="20"/>
              </w:rPr>
              <w:t>Sprawność</w:t>
            </w:r>
            <w:r w:rsidR="00DF4F98">
              <w:rPr>
                <w:rFonts w:cstheme="minorHAnsi"/>
                <w:b/>
                <w:sz w:val="20"/>
                <w:szCs w:val="20"/>
              </w:rPr>
              <w:t xml:space="preserve"> Systemu</w:t>
            </w:r>
          </w:p>
        </w:tc>
      </w:tr>
      <w:tr w:rsidR="00BA1B91" w:rsidRPr="00384B67" w:rsidDel="004278AA" w14:paraId="6C13468E" w14:textId="77777777" w:rsidTr="003633B5">
        <w:trPr>
          <w:cantSplit/>
          <w:trHeight w:val="1134"/>
          <w:jc w:val="center"/>
        </w:trPr>
        <w:tc>
          <w:tcPr>
            <w:tcW w:w="9786" w:type="dxa"/>
            <w:gridSpan w:val="5"/>
            <w:shd w:val="clear" w:color="auto" w:fill="C5E0B3" w:themeFill="accent6" w:themeFillTint="66"/>
            <w:vAlign w:val="center"/>
          </w:tcPr>
          <w:p w14:paraId="1FAB0DCD" w14:textId="77777777" w:rsidR="00BA1B91" w:rsidRDefault="00BA1B91" w:rsidP="00BA1B91">
            <w:pPr>
              <w:rPr>
                <w:i/>
                <w:color w:val="44546A" w:themeColor="text2"/>
                <w:sz w:val="18"/>
              </w:rPr>
            </w:pPr>
          </w:p>
          <w:p w14:paraId="7AF3F9E5" w14:textId="77777777" w:rsidR="00BA1B91" w:rsidRDefault="00BA1B91" w:rsidP="38273223">
            <w:pPr>
              <w:jc w:val="both"/>
              <w:rPr>
                <w:sz w:val="20"/>
                <w:szCs w:val="20"/>
              </w:rPr>
            </w:pPr>
            <w:r w:rsidRPr="38273223">
              <w:rPr>
                <w:sz w:val="20"/>
                <w:szCs w:val="20"/>
              </w:rPr>
              <w:t xml:space="preserve">W ramach </w:t>
            </w:r>
            <w:r w:rsidR="00E62A9C" w:rsidRPr="38273223">
              <w:rPr>
                <w:sz w:val="20"/>
                <w:szCs w:val="20"/>
              </w:rPr>
              <w:t>W</w:t>
            </w:r>
            <w:r w:rsidRPr="38273223">
              <w:rPr>
                <w:sz w:val="20"/>
                <w:szCs w:val="20"/>
              </w:rPr>
              <w:t>ymagania</w:t>
            </w:r>
            <w:r w:rsidR="00E62A9C" w:rsidRPr="38273223">
              <w:rPr>
                <w:sz w:val="20"/>
                <w:szCs w:val="20"/>
              </w:rPr>
              <w:t xml:space="preserve"> Konkursowego</w:t>
            </w:r>
            <w:r w:rsidRPr="38273223">
              <w:rPr>
                <w:sz w:val="20"/>
                <w:szCs w:val="20"/>
              </w:rPr>
              <w:t xml:space="preserve"> </w:t>
            </w:r>
            <w:r w:rsidR="003F1E7D" w:rsidRPr="38273223">
              <w:rPr>
                <w:sz w:val="20"/>
                <w:szCs w:val="20"/>
                <w:u w:val="single"/>
              </w:rPr>
              <w:t xml:space="preserve">Sprawność </w:t>
            </w:r>
            <w:r w:rsidR="00DF4F98" w:rsidRPr="38273223">
              <w:rPr>
                <w:sz w:val="20"/>
                <w:szCs w:val="20"/>
                <w:u w:val="single"/>
              </w:rPr>
              <w:t>Systemu</w:t>
            </w:r>
            <w:r w:rsidRPr="38273223">
              <w:rPr>
                <w:sz w:val="20"/>
                <w:szCs w:val="20"/>
              </w:rPr>
              <w:t xml:space="preserve">, zgodnie z metodologią określoną w Załączniku nr 5 do Regulaminu ocenie podlegać będzie </w:t>
            </w:r>
            <w:r w:rsidR="003F1E7D" w:rsidRPr="38273223">
              <w:rPr>
                <w:sz w:val="20"/>
                <w:szCs w:val="20"/>
              </w:rPr>
              <w:t xml:space="preserve">sprawność </w:t>
            </w:r>
            <w:r w:rsidR="00E62A9C" w:rsidRPr="38273223">
              <w:rPr>
                <w:sz w:val="20"/>
                <w:szCs w:val="20"/>
              </w:rPr>
              <w:t>Systemu Magazynowania Energii elektrycznej</w:t>
            </w:r>
            <w:r w:rsidRPr="38273223">
              <w:rPr>
                <w:sz w:val="20"/>
                <w:szCs w:val="20"/>
              </w:rPr>
              <w:t xml:space="preserve">. </w:t>
            </w:r>
            <w:r w:rsidR="00E52ECF" w:rsidRPr="38273223">
              <w:rPr>
                <w:sz w:val="20"/>
                <w:szCs w:val="20"/>
              </w:rPr>
              <w:t>Wnioskodawca zobligowany jest do wpisania w kolumnie „</w:t>
            </w:r>
            <w:r w:rsidR="00E52ECF" w:rsidRPr="38273223">
              <w:rPr>
                <w:i/>
                <w:iCs/>
                <w:sz w:val="20"/>
                <w:szCs w:val="20"/>
              </w:rPr>
              <w:t>Deklarowana wartość</w:t>
            </w:r>
            <w:r w:rsidR="00E52ECF" w:rsidRPr="38273223">
              <w:rPr>
                <w:sz w:val="20"/>
                <w:szCs w:val="20"/>
              </w:rPr>
              <w:t>” wartoś</w:t>
            </w:r>
            <w:r w:rsidR="0072157B" w:rsidRPr="38273223">
              <w:rPr>
                <w:sz w:val="20"/>
                <w:szCs w:val="20"/>
              </w:rPr>
              <w:t>ć</w:t>
            </w:r>
            <w:r w:rsidR="00E52ECF" w:rsidRPr="38273223">
              <w:rPr>
                <w:sz w:val="20"/>
                <w:szCs w:val="20"/>
              </w:rPr>
              <w:t xml:space="preserve"> parametru</w:t>
            </w:r>
            <w:r w:rsidR="00E62A9C" w:rsidRPr="38273223">
              <w:rPr>
                <w:sz w:val="20"/>
                <w:szCs w:val="20"/>
              </w:rPr>
              <w:t xml:space="preserve"> dla Wymagania Konkursowego</w:t>
            </w:r>
            <w:r w:rsidR="00E52ECF" w:rsidRPr="38273223">
              <w:rPr>
                <w:sz w:val="20"/>
                <w:szCs w:val="20"/>
              </w:rPr>
              <w:t>, jak</w:t>
            </w:r>
            <w:r w:rsidR="0072157B" w:rsidRPr="38273223">
              <w:rPr>
                <w:sz w:val="20"/>
                <w:szCs w:val="20"/>
              </w:rPr>
              <w:t>ą</w:t>
            </w:r>
            <w:r w:rsidR="00E52ECF" w:rsidRPr="38273223">
              <w:rPr>
                <w:sz w:val="20"/>
                <w:szCs w:val="20"/>
              </w:rPr>
              <w:t xml:space="preserve"> deklaruje.</w:t>
            </w:r>
          </w:p>
          <w:p w14:paraId="469F65DA" w14:textId="1DEF2891" w:rsidR="004808F9" w:rsidRPr="00384B67" w:rsidRDefault="004808F9" w:rsidP="00DF4F98">
            <w:pPr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BA1B91" w:rsidRPr="00384B67" w:rsidDel="004278AA" w14:paraId="40290DA3" w14:textId="77777777" w:rsidTr="003633B5">
        <w:trPr>
          <w:cantSplit/>
          <w:trHeight w:val="1134"/>
          <w:jc w:val="center"/>
        </w:trPr>
        <w:tc>
          <w:tcPr>
            <w:tcW w:w="1423" w:type="dxa"/>
            <w:shd w:val="clear" w:color="auto" w:fill="C5E0B3" w:themeFill="accent6" w:themeFillTint="66"/>
            <w:vAlign w:val="center"/>
          </w:tcPr>
          <w:p w14:paraId="3A86AAC6" w14:textId="54AD1506" w:rsidR="00BA1B91" w:rsidRPr="008A7255" w:rsidRDefault="003633B5" w:rsidP="00BA1B91">
            <w:pPr>
              <w:rPr>
                <w:rFonts w:cstheme="minorHAnsi"/>
                <w:sz w:val="20"/>
                <w:szCs w:val="20"/>
              </w:rPr>
            </w:pPr>
            <w:r w:rsidRPr="003633B5">
              <w:rPr>
                <w:rFonts w:cstheme="minorHAnsi"/>
                <w:b/>
                <w:sz w:val="18"/>
                <w:szCs w:val="20"/>
              </w:rPr>
              <w:t>Nr Wymagania Konkursowego</w:t>
            </w: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5B524B10" w14:textId="59B35E29" w:rsidR="00BA1B91" w:rsidRPr="00C73907" w:rsidDel="00DC1E78" w:rsidRDefault="00BA1B91" w:rsidP="00BA1B91">
            <w:pPr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 xml:space="preserve">Nazwa </w:t>
            </w:r>
            <w:r w:rsidR="00BE5CF0">
              <w:rPr>
                <w:rFonts w:cstheme="minorHAnsi"/>
                <w:b/>
                <w:sz w:val="20"/>
                <w:szCs w:val="20"/>
              </w:rPr>
              <w:t>W</w:t>
            </w:r>
            <w:r w:rsidRPr="00384B67">
              <w:rPr>
                <w:rFonts w:cstheme="minorHAnsi"/>
                <w:b/>
                <w:sz w:val="20"/>
                <w:szCs w:val="20"/>
              </w:rPr>
              <w:t xml:space="preserve">ymagania </w:t>
            </w:r>
            <w:r w:rsidR="00BE5CF0">
              <w:rPr>
                <w:rFonts w:cstheme="minorHAnsi"/>
                <w:b/>
                <w:sz w:val="20"/>
                <w:szCs w:val="20"/>
              </w:rPr>
              <w:t>K</w:t>
            </w:r>
            <w:r w:rsidRPr="00384B67">
              <w:rPr>
                <w:rFonts w:cstheme="minorHAnsi"/>
                <w:b/>
                <w:sz w:val="20"/>
                <w:szCs w:val="20"/>
              </w:rPr>
              <w:t>onkursowego</w:t>
            </w:r>
          </w:p>
        </w:tc>
        <w:tc>
          <w:tcPr>
            <w:tcW w:w="2694" w:type="dxa"/>
            <w:shd w:val="clear" w:color="auto" w:fill="C5E0B3" w:themeFill="accent6" w:themeFillTint="66"/>
            <w:vAlign w:val="center"/>
          </w:tcPr>
          <w:p w14:paraId="7F169C8B" w14:textId="77777777" w:rsidR="00BA1B91" w:rsidRPr="00384B67" w:rsidDel="004278AA" w:rsidRDefault="00BA1B91" w:rsidP="00BA1B9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1701" w:type="dxa"/>
            <w:shd w:val="clear" w:color="auto" w:fill="C5E0B3" w:themeFill="accent6" w:themeFillTint="66"/>
            <w:vAlign w:val="center"/>
          </w:tcPr>
          <w:p w14:paraId="21808ABE" w14:textId="77777777" w:rsidR="00BA1B91" w:rsidRPr="00D228C1" w:rsidRDefault="00BA1B91" w:rsidP="00BA1B9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1842" w:type="dxa"/>
            <w:shd w:val="clear" w:color="auto" w:fill="C5E0B3" w:themeFill="accent6" w:themeFillTint="66"/>
            <w:vAlign w:val="center"/>
          </w:tcPr>
          <w:p w14:paraId="5B575371" w14:textId="77777777" w:rsidR="00BA1B91" w:rsidRPr="00384B67" w:rsidDel="004278AA" w:rsidRDefault="00BA1B91" w:rsidP="00BA1B9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BA1B91" w:rsidRPr="00384B67" w:rsidDel="004278AA" w14:paraId="21CEAF44" w14:textId="77777777" w:rsidTr="003633B5">
        <w:trPr>
          <w:cantSplit/>
          <w:trHeight w:val="895"/>
          <w:jc w:val="center"/>
        </w:trPr>
        <w:tc>
          <w:tcPr>
            <w:tcW w:w="1423" w:type="dxa"/>
            <w:shd w:val="clear" w:color="auto" w:fill="E2EFD9" w:themeFill="accent6" w:themeFillTint="33"/>
            <w:vAlign w:val="center"/>
          </w:tcPr>
          <w:p w14:paraId="01FCFC29" w14:textId="77777777" w:rsidR="00BA1B91" w:rsidRPr="008A7255" w:rsidRDefault="00BA1B91" w:rsidP="001F6A9A">
            <w:pPr>
              <w:pStyle w:val="Akapitzlist"/>
              <w:numPr>
                <w:ilvl w:val="1"/>
                <w:numId w:val="6"/>
              </w:num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E2EFD9" w:themeFill="accent6" w:themeFillTint="33"/>
            <w:vAlign w:val="center"/>
          </w:tcPr>
          <w:p w14:paraId="6162717B" w14:textId="6134A2FF" w:rsidR="00BA1B91" w:rsidRPr="00C73907" w:rsidRDefault="00370697" w:rsidP="00DF4F98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Sprawność</w:t>
            </w:r>
            <w:r w:rsidR="003F1E7D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="00DF4F98">
              <w:rPr>
                <w:rFonts w:cstheme="minorHAnsi"/>
                <w:b/>
                <w:sz w:val="20"/>
                <w:szCs w:val="20"/>
              </w:rPr>
              <w:t>Systemu</w:t>
            </w:r>
            <w:r w:rsidR="003F1E7D"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694" w:type="dxa"/>
            <w:vAlign w:val="center"/>
          </w:tcPr>
          <w:p w14:paraId="18A86B8E" w14:textId="77777777" w:rsidR="00BA1B91" w:rsidRPr="008A7255" w:rsidDel="004278AA" w:rsidRDefault="00BA1B91" w:rsidP="00BA1B91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2EFD9" w:themeFill="accent6" w:themeFillTint="33"/>
            <w:vAlign w:val="center"/>
          </w:tcPr>
          <w:p w14:paraId="1032F856" w14:textId="3F5DEE7F" w:rsidR="00BA1B91" w:rsidRPr="00D228C1" w:rsidDel="004278AA" w:rsidRDefault="00370697" w:rsidP="00BA1B9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[%</w:t>
            </w:r>
            <w:r w:rsidR="00BA1B91" w:rsidRPr="00D228C1">
              <w:rPr>
                <w:rFonts w:cstheme="minorHAnsi"/>
                <w:sz w:val="20"/>
                <w:szCs w:val="20"/>
              </w:rPr>
              <w:t>]</w:t>
            </w:r>
          </w:p>
        </w:tc>
        <w:tc>
          <w:tcPr>
            <w:tcW w:w="1842" w:type="dxa"/>
          </w:tcPr>
          <w:p w14:paraId="0E6DB53D" w14:textId="77777777" w:rsidR="00BA1B91" w:rsidRPr="008A7255" w:rsidDel="004278AA" w:rsidRDefault="00BA1B91" w:rsidP="00BA1B91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BA1B91" w:rsidRPr="00384B67" w:rsidDel="004278AA" w14:paraId="0F68A6D6" w14:textId="77777777" w:rsidTr="003633B5">
        <w:trPr>
          <w:cantSplit/>
          <w:trHeight w:val="711"/>
          <w:jc w:val="center"/>
        </w:trPr>
        <w:tc>
          <w:tcPr>
            <w:tcW w:w="9786" w:type="dxa"/>
            <w:gridSpan w:val="5"/>
          </w:tcPr>
          <w:p w14:paraId="5EA1CB99" w14:textId="77777777" w:rsidR="004808F9" w:rsidRDefault="004808F9" w:rsidP="799A9864">
            <w:pPr>
              <w:rPr>
                <w:i/>
                <w:iCs/>
                <w:sz w:val="20"/>
                <w:szCs w:val="20"/>
              </w:rPr>
            </w:pPr>
            <w:r w:rsidRPr="004808F9">
              <w:rPr>
                <w:i/>
                <w:sz w:val="20"/>
                <w:szCs w:val="20"/>
              </w:rPr>
              <w:t>W tym polu proszę wpisać</w:t>
            </w:r>
            <w:r w:rsidRPr="0044795C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 xml:space="preserve">uzasadnienie </w:t>
            </w:r>
            <w:r w:rsidR="00BA1B91" w:rsidRPr="799A9864">
              <w:rPr>
                <w:i/>
                <w:iCs/>
                <w:sz w:val="20"/>
                <w:szCs w:val="20"/>
              </w:rPr>
              <w:t xml:space="preserve">spełnienia </w:t>
            </w:r>
            <w:r w:rsidR="00E62A9C" w:rsidRPr="799A9864">
              <w:rPr>
                <w:i/>
                <w:iCs/>
                <w:sz w:val="20"/>
                <w:szCs w:val="20"/>
              </w:rPr>
              <w:t>W</w:t>
            </w:r>
            <w:r w:rsidR="00BA1B91" w:rsidRPr="799A9864">
              <w:rPr>
                <w:i/>
                <w:iCs/>
                <w:sz w:val="20"/>
                <w:szCs w:val="20"/>
              </w:rPr>
              <w:t>ymagania</w:t>
            </w:r>
            <w:r w:rsidR="00E62A9C" w:rsidRPr="799A9864">
              <w:rPr>
                <w:i/>
                <w:iCs/>
                <w:sz w:val="20"/>
                <w:szCs w:val="20"/>
              </w:rPr>
              <w:t xml:space="preserve"> Konkursowego</w:t>
            </w:r>
            <w:r w:rsidR="004F0DAF">
              <w:rPr>
                <w:i/>
                <w:iCs/>
                <w:sz w:val="20"/>
                <w:szCs w:val="20"/>
              </w:rPr>
              <w:t xml:space="preserve"> zawierające</w:t>
            </w:r>
            <w:r>
              <w:rPr>
                <w:i/>
                <w:iCs/>
                <w:sz w:val="20"/>
                <w:szCs w:val="20"/>
              </w:rPr>
              <w:t>:</w:t>
            </w:r>
          </w:p>
          <w:p w14:paraId="667FEF85" w14:textId="7EF72775" w:rsidR="004808F9" w:rsidRDefault="004808F9" w:rsidP="004808F9">
            <w:pPr>
              <w:pStyle w:val="Akapitzlist"/>
              <w:numPr>
                <w:ilvl w:val="0"/>
                <w:numId w:val="13"/>
              </w:numPr>
              <w:rPr>
                <w:rFonts w:cstheme="minorHAnsi"/>
                <w:i/>
                <w:sz w:val="20"/>
              </w:rPr>
            </w:pPr>
            <w:r>
              <w:rPr>
                <w:rFonts w:cstheme="minorHAnsi"/>
                <w:i/>
                <w:sz w:val="20"/>
              </w:rPr>
              <w:t>obliczenia uzasadniające deklarowaną wartość Sprawności Systemu,</w:t>
            </w:r>
          </w:p>
          <w:p w14:paraId="3D6BDF76" w14:textId="39C02D79" w:rsidR="004F0DAF" w:rsidRPr="004808F9" w:rsidRDefault="00DD27DC" w:rsidP="004808F9">
            <w:pPr>
              <w:pStyle w:val="Akapitzlist"/>
              <w:numPr>
                <w:ilvl w:val="0"/>
                <w:numId w:val="13"/>
              </w:numPr>
              <w:rPr>
                <w:rFonts w:cstheme="minorHAnsi"/>
                <w:i/>
                <w:sz w:val="20"/>
              </w:rPr>
            </w:pPr>
            <w:r w:rsidRPr="004808F9">
              <w:rPr>
                <w:rFonts w:cstheme="minorHAnsi"/>
                <w:i/>
                <w:sz w:val="20"/>
              </w:rPr>
              <w:t>informacje odnośnie strat mocy wynikających z</w:t>
            </w:r>
            <w:r w:rsidR="004F0DAF" w:rsidRPr="004808F9">
              <w:rPr>
                <w:rFonts w:cstheme="minorHAnsi"/>
                <w:i/>
                <w:sz w:val="20"/>
              </w:rPr>
              <w:t>:</w:t>
            </w:r>
          </w:p>
          <w:p w14:paraId="6CC315BE" w14:textId="30C633E5" w:rsidR="00DD27DC" w:rsidRPr="00DD27DC" w:rsidRDefault="00DD27DC" w:rsidP="004808F9">
            <w:pPr>
              <w:pStyle w:val="Akapitzlist"/>
              <w:numPr>
                <w:ilvl w:val="1"/>
                <w:numId w:val="13"/>
              </w:numPr>
              <w:rPr>
                <w:rFonts w:cstheme="minorHAnsi"/>
                <w:i/>
                <w:sz w:val="20"/>
              </w:rPr>
            </w:pPr>
            <w:r>
              <w:rPr>
                <w:rFonts w:cstheme="minorHAnsi"/>
                <w:i/>
                <w:sz w:val="20"/>
              </w:rPr>
              <w:t>k</w:t>
            </w:r>
            <w:r w:rsidRPr="00DD27DC">
              <w:rPr>
                <w:rFonts w:cstheme="minorHAnsi"/>
                <w:i/>
                <w:sz w:val="20"/>
              </w:rPr>
              <w:t xml:space="preserve">onwersji energii elektrycznej oraz  </w:t>
            </w:r>
          </w:p>
          <w:p w14:paraId="37981717" w14:textId="233804C8" w:rsidR="00DD27DC" w:rsidRPr="00DD27DC" w:rsidRDefault="00DD27DC" w:rsidP="004808F9">
            <w:pPr>
              <w:pStyle w:val="Akapitzlist"/>
              <w:numPr>
                <w:ilvl w:val="1"/>
                <w:numId w:val="13"/>
              </w:numPr>
              <w:rPr>
                <w:rFonts w:cstheme="minorHAnsi"/>
                <w:i/>
                <w:sz w:val="20"/>
              </w:rPr>
            </w:pPr>
            <w:r w:rsidRPr="00DD27DC">
              <w:rPr>
                <w:rFonts w:cstheme="minorHAnsi"/>
                <w:i/>
                <w:sz w:val="20"/>
              </w:rPr>
              <w:t xml:space="preserve">zapewnienia prawidłowej pracy Baterii Systemowej w pełnym zakresie temperaturowym (wskazanym w Wymaganiu Obligatoryjnym nr </w:t>
            </w:r>
            <w:r w:rsidR="00DC38CF">
              <w:rPr>
                <w:rFonts w:cstheme="minorHAnsi"/>
                <w:i/>
                <w:sz w:val="20"/>
              </w:rPr>
              <w:t>6</w:t>
            </w:r>
            <w:r w:rsidRPr="00DD27DC">
              <w:rPr>
                <w:rFonts w:cstheme="minorHAnsi"/>
                <w:i/>
                <w:sz w:val="20"/>
              </w:rPr>
              <w:t xml:space="preserve">.4 w </w:t>
            </w:r>
            <w:r w:rsidR="00DC38CF">
              <w:rPr>
                <w:rFonts w:cstheme="minorHAnsi"/>
                <w:i/>
                <w:sz w:val="20"/>
              </w:rPr>
              <w:t>Załączniku nr 1 do Regulaminu</w:t>
            </w:r>
            <w:r w:rsidRPr="00DD27DC">
              <w:rPr>
                <w:rFonts w:cstheme="minorHAnsi"/>
                <w:i/>
                <w:sz w:val="20"/>
              </w:rPr>
              <w:t xml:space="preserve">) oraz </w:t>
            </w:r>
          </w:p>
          <w:p w14:paraId="0F8978DB" w14:textId="59ED9CF1" w:rsidR="004F0DAF" w:rsidRDefault="00DD27DC" w:rsidP="004808F9">
            <w:pPr>
              <w:pStyle w:val="Akapitzlist"/>
              <w:numPr>
                <w:ilvl w:val="1"/>
                <w:numId w:val="13"/>
              </w:numPr>
              <w:rPr>
                <w:rFonts w:cstheme="minorHAnsi"/>
                <w:i/>
                <w:sz w:val="20"/>
              </w:rPr>
            </w:pPr>
            <w:r w:rsidRPr="00DD27DC">
              <w:rPr>
                <w:rFonts w:cstheme="minorHAnsi"/>
                <w:i/>
                <w:sz w:val="20"/>
              </w:rPr>
              <w:t xml:space="preserve">zapewnienia prawidłowej pracy Urządzenia Centralnego w pełnym zakresie temperaturowym (wskazanym w Wymaganiu Obligatoryjnym nr </w:t>
            </w:r>
            <w:r w:rsidR="00DC38CF">
              <w:rPr>
                <w:rFonts w:cstheme="minorHAnsi"/>
                <w:i/>
                <w:sz w:val="20"/>
              </w:rPr>
              <w:t>6</w:t>
            </w:r>
            <w:r w:rsidRPr="00DD27DC">
              <w:rPr>
                <w:rFonts w:cstheme="minorHAnsi"/>
                <w:i/>
                <w:sz w:val="20"/>
              </w:rPr>
              <w:t xml:space="preserve">.4 w </w:t>
            </w:r>
            <w:r w:rsidR="00DC38CF">
              <w:rPr>
                <w:rFonts w:cstheme="minorHAnsi"/>
                <w:i/>
                <w:sz w:val="20"/>
              </w:rPr>
              <w:t>Załączniku nr 1 do Regulaminu</w:t>
            </w:r>
            <w:r w:rsidR="00DC38CF" w:rsidRPr="00DD27DC">
              <w:rPr>
                <w:rFonts w:cstheme="minorHAnsi"/>
                <w:i/>
                <w:sz w:val="20"/>
              </w:rPr>
              <w:t>)</w:t>
            </w:r>
            <w:r w:rsidRPr="00DD27DC">
              <w:rPr>
                <w:rFonts w:cstheme="minorHAnsi"/>
                <w:i/>
                <w:sz w:val="20"/>
              </w:rPr>
              <w:t>).</w:t>
            </w:r>
          </w:p>
          <w:p w14:paraId="11268FD5" w14:textId="1E9B0DC4" w:rsidR="00BA1B91" w:rsidRPr="00AE73D0" w:rsidDel="004278AA" w:rsidRDefault="00BA1B91" w:rsidP="799A9864">
            <w:pPr>
              <w:rPr>
                <w:b/>
                <w:bCs/>
                <w:i/>
                <w:iCs/>
                <w:sz w:val="20"/>
                <w:szCs w:val="20"/>
              </w:rPr>
            </w:pPr>
          </w:p>
        </w:tc>
      </w:tr>
    </w:tbl>
    <w:p w14:paraId="1E5073C9" w14:textId="77777777" w:rsidR="003F1E7D" w:rsidRDefault="003F1E7D" w:rsidP="00BA1B91">
      <w:pPr>
        <w:rPr>
          <w:i/>
          <w:iCs/>
          <w:color w:val="44546A" w:themeColor="text2"/>
          <w:sz w:val="18"/>
          <w:szCs w:val="18"/>
        </w:rPr>
      </w:pPr>
    </w:p>
    <w:p w14:paraId="339B75E2" w14:textId="763614BF" w:rsidR="00BA1B91" w:rsidRDefault="00BA1B91" w:rsidP="799A9864">
      <w:pPr>
        <w:rPr>
          <w:i/>
          <w:iCs/>
          <w:color w:val="44546A" w:themeColor="text2"/>
          <w:sz w:val="18"/>
          <w:szCs w:val="18"/>
        </w:rPr>
      </w:pPr>
      <w:r w:rsidRPr="799A9864">
        <w:rPr>
          <w:i/>
          <w:iCs/>
          <w:color w:val="44546A" w:themeColor="text2"/>
          <w:sz w:val="18"/>
          <w:szCs w:val="18"/>
        </w:rPr>
        <w:t>Tabela E.</w:t>
      </w:r>
      <w:r w:rsidR="00E52ECF" w:rsidRPr="799A9864">
        <w:rPr>
          <w:i/>
          <w:iCs/>
          <w:color w:val="44546A" w:themeColor="text2"/>
          <w:sz w:val="18"/>
          <w:szCs w:val="18"/>
        </w:rPr>
        <w:t>2</w:t>
      </w:r>
      <w:r w:rsidRPr="799A9864">
        <w:rPr>
          <w:i/>
          <w:iCs/>
          <w:color w:val="44546A" w:themeColor="text2"/>
          <w:sz w:val="18"/>
          <w:szCs w:val="18"/>
        </w:rPr>
        <w:t xml:space="preserve"> Wymaganie Konkursowe</w:t>
      </w:r>
      <w:r w:rsidR="00DC38CF">
        <w:rPr>
          <w:i/>
          <w:iCs/>
          <w:color w:val="44546A" w:themeColor="text2"/>
          <w:sz w:val="18"/>
          <w:szCs w:val="18"/>
        </w:rPr>
        <w:t xml:space="preserve"> nr 7</w:t>
      </w:r>
      <w:r w:rsidR="003633B5">
        <w:rPr>
          <w:i/>
          <w:iCs/>
          <w:color w:val="44546A" w:themeColor="text2"/>
          <w:sz w:val="18"/>
          <w:szCs w:val="18"/>
        </w:rPr>
        <w:t>.2</w:t>
      </w:r>
      <w:r w:rsidRPr="799A9864">
        <w:rPr>
          <w:i/>
          <w:iCs/>
          <w:color w:val="44546A" w:themeColor="text2"/>
          <w:sz w:val="18"/>
          <w:szCs w:val="18"/>
        </w:rPr>
        <w:t xml:space="preserve"> – </w:t>
      </w:r>
      <w:r w:rsidR="003F1E7D" w:rsidRPr="799A9864">
        <w:rPr>
          <w:i/>
          <w:iCs/>
          <w:color w:val="44546A" w:themeColor="text2"/>
          <w:sz w:val="18"/>
          <w:szCs w:val="18"/>
        </w:rPr>
        <w:t xml:space="preserve">Wymiary </w:t>
      </w:r>
      <w:r w:rsidR="00E62A9C" w:rsidRPr="799A9864">
        <w:rPr>
          <w:i/>
          <w:iCs/>
          <w:color w:val="44546A" w:themeColor="text2"/>
          <w:sz w:val="18"/>
          <w:szCs w:val="18"/>
        </w:rPr>
        <w:t>U</w:t>
      </w:r>
      <w:r w:rsidR="003F1E7D" w:rsidRPr="799A9864">
        <w:rPr>
          <w:i/>
          <w:iCs/>
          <w:color w:val="44546A" w:themeColor="text2"/>
          <w:sz w:val="18"/>
          <w:szCs w:val="18"/>
        </w:rPr>
        <w:t>rządzenia</w:t>
      </w:r>
      <w:r w:rsidR="00E62A9C" w:rsidRPr="799A9864">
        <w:rPr>
          <w:i/>
          <w:iCs/>
          <w:color w:val="44546A" w:themeColor="text2"/>
          <w:sz w:val="18"/>
          <w:szCs w:val="18"/>
        </w:rPr>
        <w:t xml:space="preserve"> Centralnego</w:t>
      </w:r>
      <w:r w:rsidR="003F1E7D" w:rsidRPr="799A9864">
        <w:rPr>
          <w:i/>
          <w:iCs/>
          <w:color w:val="44546A" w:themeColor="text2"/>
          <w:sz w:val="18"/>
          <w:szCs w:val="18"/>
        </w:rPr>
        <w:t xml:space="preserve"> – </w:t>
      </w:r>
      <w:r w:rsidR="00E62A9C" w:rsidRPr="799A9864">
        <w:rPr>
          <w:i/>
          <w:iCs/>
          <w:color w:val="44546A" w:themeColor="text2"/>
          <w:sz w:val="18"/>
          <w:szCs w:val="18"/>
        </w:rPr>
        <w:t>S</w:t>
      </w:r>
      <w:r w:rsidR="003F1E7D" w:rsidRPr="799A9864">
        <w:rPr>
          <w:i/>
          <w:iCs/>
          <w:color w:val="44546A" w:themeColor="text2"/>
          <w:sz w:val="18"/>
          <w:szCs w:val="18"/>
        </w:rPr>
        <w:t>trumień „</w:t>
      </w:r>
      <w:r w:rsidR="00E62A9C" w:rsidRPr="799A9864">
        <w:rPr>
          <w:i/>
          <w:iCs/>
          <w:color w:val="44546A" w:themeColor="text2"/>
          <w:sz w:val="18"/>
          <w:szCs w:val="18"/>
        </w:rPr>
        <w:t>S</w:t>
      </w:r>
      <w:r w:rsidR="003F1E7D" w:rsidRPr="799A9864">
        <w:rPr>
          <w:i/>
          <w:iCs/>
          <w:color w:val="44546A" w:themeColor="text2"/>
          <w:sz w:val="18"/>
          <w:szCs w:val="18"/>
        </w:rPr>
        <w:t>ystem”</w:t>
      </w:r>
    </w:p>
    <w:tbl>
      <w:tblPr>
        <w:tblStyle w:val="Tabela-Siatka"/>
        <w:tblW w:w="9787" w:type="dxa"/>
        <w:jc w:val="center"/>
        <w:tblLayout w:type="fixed"/>
        <w:tblLook w:val="04A0" w:firstRow="1" w:lastRow="0" w:firstColumn="1" w:lastColumn="0" w:noHBand="0" w:noVBand="1"/>
      </w:tblPr>
      <w:tblGrid>
        <w:gridCol w:w="1424"/>
        <w:gridCol w:w="2126"/>
        <w:gridCol w:w="2694"/>
        <w:gridCol w:w="1701"/>
        <w:gridCol w:w="1842"/>
      </w:tblGrid>
      <w:tr w:rsidR="00BA1B91" w:rsidRPr="00384B67" w:rsidDel="004278AA" w14:paraId="4C56FB42" w14:textId="77777777" w:rsidTr="7F5DEE20">
        <w:trPr>
          <w:cantSplit/>
          <w:trHeight w:val="621"/>
          <w:jc w:val="center"/>
        </w:trPr>
        <w:tc>
          <w:tcPr>
            <w:tcW w:w="9787" w:type="dxa"/>
            <w:gridSpan w:val="5"/>
            <w:shd w:val="clear" w:color="auto" w:fill="A8D08D" w:themeFill="accent6" w:themeFillTint="99"/>
            <w:vAlign w:val="center"/>
          </w:tcPr>
          <w:p w14:paraId="7A34881F" w14:textId="2D53B8EC" w:rsidR="00BA1B91" w:rsidRDefault="00DF4F98" w:rsidP="00BA1B91">
            <w:pPr>
              <w:jc w:val="center"/>
              <w:rPr>
                <w:i/>
                <w:color w:val="44546A" w:themeColor="text2"/>
                <w:sz w:val="18"/>
              </w:rPr>
            </w:pPr>
            <w:r>
              <w:rPr>
                <w:rFonts w:cstheme="minorHAnsi"/>
                <w:b/>
                <w:sz w:val="20"/>
                <w:szCs w:val="20"/>
              </w:rPr>
              <w:t>Wymiary U</w:t>
            </w:r>
            <w:r w:rsidR="003F1E7D">
              <w:rPr>
                <w:rFonts w:cstheme="minorHAnsi"/>
                <w:b/>
                <w:sz w:val="20"/>
                <w:szCs w:val="20"/>
              </w:rPr>
              <w:t>rządzenia</w:t>
            </w:r>
            <w:r>
              <w:rPr>
                <w:rFonts w:cstheme="minorHAnsi"/>
                <w:b/>
                <w:sz w:val="20"/>
                <w:szCs w:val="20"/>
              </w:rPr>
              <w:t xml:space="preserve"> Centralnego</w:t>
            </w:r>
          </w:p>
        </w:tc>
      </w:tr>
      <w:tr w:rsidR="00BA1B91" w:rsidRPr="00384B67" w:rsidDel="004278AA" w14:paraId="620A55A6" w14:textId="77777777" w:rsidTr="7F5DEE20">
        <w:trPr>
          <w:cantSplit/>
          <w:trHeight w:val="1134"/>
          <w:jc w:val="center"/>
        </w:trPr>
        <w:tc>
          <w:tcPr>
            <w:tcW w:w="9787" w:type="dxa"/>
            <w:gridSpan w:val="5"/>
            <w:shd w:val="clear" w:color="auto" w:fill="C5E0B3" w:themeFill="accent6" w:themeFillTint="66"/>
            <w:vAlign w:val="center"/>
          </w:tcPr>
          <w:p w14:paraId="3FF1DF54" w14:textId="77777777" w:rsidR="00BA1B91" w:rsidRDefault="00BA1B91" w:rsidP="00BA1B91">
            <w:pPr>
              <w:rPr>
                <w:i/>
                <w:color w:val="44546A" w:themeColor="text2"/>
                <w:sz w:val="18"/>
              </w:rPr>
            </w:pPr>
          </w:p>
          <w:p w14:paraId="19D2D0DB" w14:textId="77777777" w:rsidR="00BA1B91" w:rsidRDefault="00BA1B91" w:rsidP="799A9864">
            <w:pPr>
              <w:jc w:val="both"/>
              <w:rPr>
                <w:sz w:val="20"/>
                <w:szCs w:val="20"/>
              </w:rPr>
            </w:pPr>
            <w:r w:rsidRPr="38273223">
              <w:rPr>
                <w:sz w:val="20"/>
                <w:szCs w:val="20"/>
              </w:rPr>
              <w:t xml:space="preserve">W ramach </w:t>
            </w:r>
            <w:r w:rsidR="00E62A9C" w:rsidRPr="38273223">
              <w:rPr>
                <w:sz w:val="20"/>
                <w:szCs w:val="20"/>
              </w:rPr>
              <w:t>W</w:t>
            </w:r>
            <w:r w:rsidRPr="38273223">
              <w:rPr>
                <w:sz w:val="20"/>
                <w:szCs w:val="20"/>
              </w:rPr>
              <w:t xml:space="preserve">ymagania </w:t>
            </w:r>
            <w:r w:rsidR="00E62A9C" w:rsidRPr="38273223">
              <w:rPr>
                <w:sz w:val="20"/>
                <w:szCs w:val="20"/>
              </w:rPr>
              <w:t xml:space="preserve">Konkursowego </w:t>
            </w:r>
            <w:r w:rsidR="00DF4F98" w:rsidRPr="38273223">
              <w:rPr>
                <w:sz w:val="20"/>
                <w:szCs w:val="20"/>
                <w:u w:val="single"/>
              </w:rPr>
              <w:t>Wymiary U</w:t>
            </w:r>
            <w:r w:rsidR="003F1E7D" w:rsidRPr="38273223">
              <w:rPr>
                <w:sz w:val="20"/>
                <w:szCs w:val="20"/>
                <w:u w:val="single"/>
              </w:rPr>
              <w:t>rządzenia</w:t>
            </w:r>
            <w:r w:rsidR="00DF4F98" w:rsidRPr="38273223">
              <w:rPr>
                <w:sz w:val="20"/>
                <w:szCs w:val="20"/>
                <w:u w:val="single"/>
              </w:rPr>
              <w:t xml:space="preserve"> Centralnego</w:t>
            </w:r>
            <w:r w:rsidRPr="38273223">
              <w:rPr>
                <w:sz w:val="20"/>
                <w:szCs w:val="20"/>
              </w:rPr>
              <w:t>, zgodnie z metodologią określoną w Załączniku nr 5 do Regulaminu ocenie podlegać</w:t>
            </w:r>
            <w:r w:rsidR="003F1E7D" w:rsidRPr="38273223">
              <w:rPr>
                <w:sz w:val="20"/>
                <w:szCs w:val="20"/>
              </w:rPr>
              <w:t xml:space="preserve"> parametr wymiarów </w:t>
            </w:r>
            <w:r w:rsidR="39F4EA22" w:rsidRPr="38273223">
              <w:rPr>
                <w:sz w:val="20"/>
                <w:szCs w:val="20"/>
              </w:rPr>
              <w:t>U</w:t>
            </w:r>
            <w:r w:rsidR="003F1E7D" w:rsidRPr="38273223">
              <w:rPr>
                <w:sz w:val="20"/>
                <w:szCs w:val="20"/>
              </w:rPr>
              <w:t>rządzenia</w:t>
            </w:r>
            <w:r w:rsidR="39F4EA22" w:rsidRPr="38273223">
              <w:rPr>
                <w:sz w:val="20"/>
                <w:szCs w:val="20"/>
              </w:rPr>
              <w:t xml:space="preserve"> Centralnego</w:t>
            </w:r>
            <w:r w:rsidRPr="38273223">
              <w:rPr>
                <w:sz w:val="20"/>
                <w:szCs w:val="20"/>
              </w:rPr>
              <w:t>. Wnioskodawca zobligowany jest do wpisania w kolumnie „</w:t>
            </w:r>
            <w:r w:rsidRPr="38273223">
              <w:rPr>
                <w:i/>
                <w:iCs/>
                <w:sz w:val="20"/>
                <w:szCs w:val="20"/>
              </w:rPr>
              <w:t>Deklarowana wartość</w:t>
            </w:r>
            <w:r w:rsidRPr="38273223">
              <w:rPr>
                <w:sz w:val="20"/>
                <w:szCs w:val="20"/>
              </w:rPr>
              <w:t xml:space="preserve">” </w:t>
            </w:r>
            <w:r w:rsidR="00E52ECF" w:rsidRPr="38273223">
              <w:rPr>
                <w:sz w:val="20"/>
                <w:szCs w:val="20"/>
              </w:rPr>
              <w:t>wartoś</w:t>
            </w:r>
            <w:r w:rsidR="39F4EA22" w:rsidRPr="38273223">
              <w:rPr>
                <w:sz w:val="20"/>
                <w:szCs w:val="20"/>
              </w:rPr>
              <w:t>ć</w:t>
            </w:r>
            <w:r w:rsidR="00E52ECF" w:rsidRPr="38273223">
              <w:rPr>
                <w:sz w:val="20"/>
                <w:szCs w:val="20"/>
              </w:rPr>
              <w:t xml:space="preserve"> p</w:t>
            </w:r>
            <w:r w:rsidRPr="38273223">
              <w:rPr>
                <w:sz w:val="20"/>
                <w:szCs w:val="20"/>
              </w:rPr>
              <w:t>arametr</w:t>
            </w:r>
            <w:r w:rsidR="00E52ECF" w:rsidRPr="38273223">
              <w:rPr>
                <w:sz w:val="20"/>
                <w:szCs w:val="20"/>
              </w:rPr>
              <w:t>u</w:t>
            </w:r>
            <w:r w:rsidR="00E62A9C" w:rsidRPr="38273223">
              <w:rPr>
                <w:sz w:val="20"/>
                <w:szCs w:val="20"/>
              </w:rPr>
              <w:t xml:space="preserve"> dla Wymagania Konkursowego</w:t>
            </w:r>
            <w:r w:rsidRPr="38273223">
              <w:rPr>
                <w:sz w:val="20"/>
                <w:szCs w:val="20"/>
              </w:rPr>
              <w:t>, jak</w:t>
            </w:r>
            <w:r w:rsidR="39F4EA22" w:rsidRPr="38273223">
              <w:rPr>
                <w:sz w:val="20"/>
                <w:szCs w:val="20"/>
              </w:rPr>
              <w:t>ą</w:t>
            </w:r>
            <w:r w:rsidRPr="38273223">
              <w:rPr>
                <w:sz w:val="20"/>
                <w:szCs w:val="20"/>
              </w:rPr>
              <w:t xml:space="preserve"> deklaruje.</w:t>
            </w:r>
          </w:p>
          <w:p w14:paraId="3D1176E0" w14:textId="13D62840" w:rsidR="004808F9" w:rsidRPr="00384B67" w:rsidRDefault="004808F9" w:rsidP="799A9864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</w:tr>
      <w:tr w:rsidR="00BA1B91" w:rsidRPr="00384B67" w:rsidDel="004278AA" w14:paraId="47587842" w14:textId="77777777" w:rsidTr="7F5DEE20">
        <w:trPr>
          <w:cantSplit/>
          <w:trHeight w:val="1134"/>
          <w:jc w:val="center"/>
        </w:trPr>
        <w:tc>
          <w:tcPr>
            <w:tcW w:w="1424" w:type="dxa"/>
            <w:shd w:val="clear" w:color="auto" w:fill="C5E0B3" w:themeFill="accent6" w:themeFillTint="66"/>
            <w:vAlign w:val="center"/>
          </w:tcPr>
          <w:p w14:paraId="4184BF2F" w14:textId="6D70BE13" w:rsidR="00BA1B91" w:rsidRPr="008A7255" w:rsidRDefault="003633B5" w:rsidP="00BA1B91">
            <w:pPr>
              <w:rPr>
                <w:rFonts w:cstheme="minorHAnsi"/>
                <w:sz w:val="20"/>
                <w:szCs w:val="20"/>
              </w:rPr>
            </w:pPr>
            <w:r w:rsidRPr="003633B5">
              <w:rPr>
                <w:rFonts w:cstheme="minorHAnsi"/>
                <w:b/>
                <w:sz w:val="18"/>
                <w:szCs w:val="20"/>
              </w:rPr>
              <w:t>Nr Wymagania Konkursowego</w:t>
            </w: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1CA74DE9" w14:textId="7D0C0434" w:rsidR="00BA1B91" w:rsidRPr="00C73907" w:rsidDel="00DC1E78" w:rsidRDefault="00BA1B91" w:rsidP="799A9864">
            <w:pPr>
              <w:rPr>
                <w:b/>
                <w:bCs/>
                <w:sz w:val="20"/>
                <w:szCs w:val="20"/>
              </w:rPr>
            </w:pPr>
            <w:r w:rsidRPr="799A9864">
              <w:rPr>
                <w:b/>
                <w:bCs/>
                <w:sz w:val="20"/>
                <w:szCs w:val="20"/>
              </w:rPr>
              <w:t xml:space="preserve">Nazwa </w:t>
            </w:r>
            <w:r w:rsidR="39F4EA22" w:rsidRPr="799A9864">
              <w:rPr>
                <w:b/>
                <w:bCs/>
                <w:sz w:val="20"/>
                <w:szCs w:val="20"/>
              </w:rPr>
              <w:t>W</w:t>
            </w:r>
            <w:r w:rsidRPr="799A9864">
              <w:rPr>
                <w:b/>
                <w:bCs/>
                <w:sz w:val="20"/>
                <w:szCs w:val="20"/>
              </w:rPr>
              <w:t xml:space="preserve">ymagania </w:t>
            </w:r>
            <w:r w:rsidR="39F4EA22" w:rsidRPr="799A9864">
              <w:rPr>
                <w:b/>
                <w:bCs/>
                <w:sz w:val="20"/>
                <w:szCs w:val="20"/>
              </w:rPr>
              <w:t>K</w:t>
            </w:r>
            <w:r w:rsidRPr="799A9864">
              <w:rPr>
                <w:b/>
                <w:bCs/>
                <w:sz w:val="20"/>
                <w:szCs w:val="20"/>
              </w:rPr>
              <w:t>onkursowego</w:t>
            </w:r>
          </w:p>
        </w:tc>
        <w:tc>
          <w:tcPr>
            <w:tcW w:w="2694" w:type="dxa"/>
            <w:shd w:val="clear" w:color="auto" w:fill="C5E0B3" w:themeFill="accent6" w:themeFillTint="66"/>
            <w:vAlign w:val="center"/>
          </w:tcPr>
          <w:p w14:paraId="5964A355" w14:textId="77777777" w:rsidR="00BA1B91" w:rsidRPr="00384B67" w:rsidDel="004278AA" w:rsidRDefault="00BA1B91" w:rsidP="00BA1B9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1701" w:type="dxa"/>
            <w:shd w:val="clear" w:color="auto" w:fill="C5E0B3" w:themeFill="accent6" w:themeFillTint="66"/>
            <w:vAlign w:val="center"/>
          </w:tcPr>
          <w:p w14:paraId="04DADCDB" w14:textId="77777777" w:rsidR="00BA1B91" w:rsidRPr="00D228C1" w:rsidRDefault="00BA1B91" w:rsidP="00BA1B9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1842" w:type="dxa"/>
            <w:shd w:val="clear" w:color="auto" w:fill="C5E0B3" w:themeFill="accent6" w:themeFillTint="66"/>
            <w:vAlign w:val="center"/>
          </w:tcPr>
          <w:p w14:paraId="5B578364" w14:textId="77777777" w:rsidR="00BA1B91" w:rsidRPr="00384B67" w:rsidDel="004278AA" w:rsidRDefault="00BA1B91" w:rsidP="00BA1B9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BA1B91" w:rsidRPr="00384B67" w:rsidDel="004278AA" w14:paraId="1F7EB84F" w14:textId="77777777" w:rsidTr="7F5DEE20">
        <w:trPr>
          <w:cantSplit/>
          <w:trHeight w:val="895"/>
          <w:jc w:val="center"/>
        </w:trPr>
        <w:tc>
          <w:tcPr>
            <w:tcW w:w="1424" w:type="dxa"/>
            <w:shd w:val="clear" w:color="auto" w:fill="E2EFD9" w:themeFill="accent6" w:themeFillTint="33"/>
            <w:vAlign w:val="center"/>
          </w:tcPr>
          <w:p w14:paraId="280A4928" w14:textId="0BD3C205" w:rsidR="00BA1B91" w:rsidRPr="00E52ECF" w:rsidRDefault="00BA1B91" w:rsidP="00F95D14">
            <w:pPr>
              <w:pStyle w:val="Akapitzlist"/>
              <w:numPr>
                <w:ilvl w:val="1"/>
                <w:numId w:val="6"/>
              </w:num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E2EFD9" w:themeFill="accent6" w:themeFillTint="33"/>
            <w:vAlign w:val="center"/>
          </w:tcPr>
          <w:p w14:paraId="2DA53A75" w14:textId="76DB2072" w:rsidR="00BA1B91" w:rsidRPr="00C73907" w:rsidRDefault="00DF4F98" w:rsidP="00BA1B91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Wymiary U</w:t>
            </w:r>
            <w:r w:rsidR="003F1E7D">
              <w:rPr>
                <w:rFonts w:cstheme="minorHAnsi"/>
                <w:b/>
                <w:sz w:val="20"/>
                <w:szCs w:val="20"/>
              </w:rPr>
              <w:t>rządzenia</w:t>
            </w:r>
            <w:r>
              <w:rPr>
                <w:rFonts w:cstheme="minorHAnsi"/>
                <w:b/>
                <w:sz w:val="20"/>
                <w:szCs w:val="20"/>
              </w:rPr>
              <w:t xml:space="preserve"> Centralnego</w:t>
            </w:r>
          </w:p>
        </w:tc>
        <w:tc>
          <w:tcPr>
            <w:tcW w:w="2694" w:type="dxa"/>
            <w:vAlign w:val="center"/>
          </w:tcPr>
          <w:p w14:paraId="36C05373" w14:textId="77777777" w:rsidR="00BA1B91" w:rsidRPr="008A7255" w:rsidDel="004278AA" w:rsidRDefault="00BA1B91" w:rsidP="00BA1B91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2EFD9" w:themeFill="accent6" w:themeFillTint="33"/>
            <w:vAlign w:val="center"/>
          </w:tcPr>
          <w:p w14:paraId="0B4E3E6B" w14:textId="201B4042" w:rsidR="00BA1B91" w:rsidRPr="00D228C1" w:rsidDel="004278AA" w:rsidRDefault="003F1E7D" w:rsidP="799A9864">
            <w:pPr>
              <w:jc w:val="center"/>
              <w:rPr>
                <w:b/>
                <w:bCs/>
                <w:sz w:val="20"/>
                <w:szCs w:val="20"/>
              </w:rPr>
            </w:pPr>
            <w:r w:rsidRPr="799A9864">
              <w:rPr>
                <w:sz w:val="20"/>
                <w:szCs w:val="20"/>
              </w:rPr>
              <w:t>[dm</w:t>
            </w:r>
            <w:r w:rsidRPr="799A9864">
              <w:rPr>
                <w:sz w:val="20"/>
                <w:szCs w:val="20"/>
                <w:vertAlign w:val="superscript"/>
              </w:rPr>
              <w:t>3</w:t>
            </w:r>
            <w:r w:rsidR="00BA1B91" w:rsidRPr="799A9864">
              <w:rPr>
                <w:sz w:val="20"/>
                <w:szCs w:val="20"/>
              </w:rPr>
              <w:t>]</w:t>
            </w:r>
          </w:p>
        </w:tc>
        <w:tc>
          <w:tcPr>
            <w:tcW w:w="1842" w:type="dxa"/>
          </w:tcPr>
          <w:p w14:paraId="53BD47F7" w14:textId="77777777" w:rsidR="00BA1B91" w:rsidRPr="008A7255" w:rsidDel="004278AA" w:rsidRDefault="00BA1B91" w:rsidP="00BA1B91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BA1B91" w:rsidRPr="00384B67" w:rsidDel="004278AA" w14:paraId="276B8E8C" w14:textId="77777777" w:rsidTr="7F5DEE20">
        <w:trPr>
          <w:cantSplit/>
          <w:trHeight w:val="711"/>
          <w:jc w:val="center"/>
        </w:trPr>
        <w:tc>
          <w:tcPr>
            <w:tcW w:w="9787" w:type="dxa"/>
            <w:gridSpan w:val="5"/>
          </w:tcPr>
          <w:p w14:paraId="5B715F8D" w14:textId="799D7EDB" w:rsidR="00DD27DC" w:rsidRPr="00DD27DC" w:rsidDel="004278AA" w:rsidRDefault="004808F9" w:rsidP="00190F62">
            <w:pPr>
              <w:rPr>
                <w:i/>
                <w:iCs/>
                <w:sz w:val="20"/>
                <w:szCs w:val="20"/>
              </w:rPr>
            </w:pPr>
            <w:r w:rsidRPr="7F5DEE20">
              <w:rPr>
                <w:i/>
                <w:iCs/>
                <w:sz w:val="20"/>
                <w:szCs w:val="20"/>
              </w:rPr>
              <w:t xml:space="preserve">W tym polu proszę wpisać </w:t>
            </w:r>
            <w:r w:rsidR="00190F62">
              <w:rPr>
                <w:i/>
                <w:iCs/>
                <w:sz w:val="20"/>
                <w:szCs w:val="20"/>
              </w:rPr>
              <w:t>opis Urządzenia Centralnego zawierający</w:t>
            </w:r>
            <w:r w:rsidR="00DD27DC" w:rsidRPr="7F5DEE20">
              <w:rPr>
                <w:i/>
                <w:iCs/>
                <w:sz w:val="20"/>
                <w:szCs w:val="20"/>
              </w:rPr>
              <w:t xml:space="preserve"> </w:t>
            </w:r>
            <w:r w:rsidR="00190F62">
              <w:rPr>
                <w:i/>
                <w:iCs/>
                <w:sz w:val="20"/>
                <w:szCs w:val="20"/>
              </w:rPr>
              <w:t xml:space="preserve">w szczególności </w:t>
            </w:r>
            <w:r w:rsidR="00DD27DC" w:rsidRPr="7F5DEE20">
              <w:rPr>
                <w:i/>
                <w:iCs/>
                <w:sz w:val="20"/>
                <w:szCs w:val="20"/>
              </w:rPr>
              <w:t>szacowane wymiary Urządzenia Centralnego</w:t>
            </w:r>
          </w:p>
        </w:tc>
      </w:tr>
    </w:tbl>
    <w:p w14:paraId="3C8EB146" w14:textId="77777777" w:rsidR="00DD27DC" w:rsidRDefault="00DD27DC" w:rsidP="00BA1B91">
      <w:pPr>
        <w:rPr>
          <w:i/>
          <w:iCs/>
          <w:color w:val="44546A" w:themeColor="text2"/>
          <w:sz w:val="18"/>
          <w:szCs w:val="18"/>
        </w:rPr>
      </w:pPr>
    </w:p>
    <w:p w14:paraId="1D7EB56B" w14:textId="1DD69734" w:rsidR="00E52ECF" w:rsidRDefault="00E52ECF" w:rsidP="799A9864">
      <w:pPr>
        <w:rPr>
          <w:i/>
          <w:iCs/>
          <w:color w:val="44546A" w:themeColor="text2"/>
          <w:sz w:val="18"/>
          <w:szCs w:val="18"/>
        </w:rPr>
      </w:pPr>
      <w:r w:rsidRPr="799A9864">
        <w:rPr>
          <w:i/>
          <w:iCs/>
          <w:color w:val="44546A" w:themeColor="text2"/>
          <w:sz w:val="18"/>
          <w:szCs w:val="18"/>
        </w:rPr>
        <w:t>Tabela E.3 Wymaganie Konkursowe</w:t>
      </w:r>
      <w:r w:rsidR="00DC38CF">
        <w:rPr>
          <w:i/>
          <w:iCs/>
          <w:color w:val="44546A" w:themeColor="text2"/>
          <w:sz w:val="18"/>
          <w:szCs w:val="18"/>
        </w:rPr>
        <w:t xml:space="preserve"> nr 7</w:t>
      </w:r>
      <w:r w:rsidR="003633B5">
        <w:rPr>
          <w:i/>
          <w:iCs/>
          <w:color w:val="44546A" w:themeColor="text2"/>
          <w:sz w:val="18"/>
          <w:szCs w:val="18"/>
        </w:rPr>
        <w:t>.3</w:t>
      </w:r>
      <w:r w:rsidRPr="799A9864">
        <w:rPr>
          <w:i/>
          <w:iCs/>
          <w:color w:val="44546A" w:themeColor="text2"/>
          <w:sz w:val="18"/>
          <w:szCs w:val="18"/>
        </w:rPr>
        <w:t xml:space="preserve"> – </w:t>
      </w:r>
      <w:r w:rsidR="00E62A9C" w:rsidRPr="799A9864">
        <w:rPr>
          <w:i/>
          <w:iCs/>
          <w:color w:val="44546A" w:themeColor="text2"/>
          <w:sz w:val="18"/>
          <w:szCs w:val="18"/>
        </w:rPr>
        <w:t>P</w:t>
      </w:r>
      <w:r w:rsidR="003F1E7D" w:rsidRPr="799A9864">
        <w:rPr>
          <w:i/>
          <w:iCs/>
          <w:color w:val="44546A" w:themeColor="text2"/>
          <w:sz w:val="18"/>
          <w:szCs w:val="18"/>
        </w:rPr>
        <w:t xml:space="preserve">oziom hałasu – </w:t>
      </w:r>
      <w:r w:rsidR="00E62A9C" w:rsidRPr="799A9864">
        <w:rPr>
          <w:i/>
          <w:iCs/>
          <w:color w:val="44546A" w:themeColor="text2"/>
          <w:sz w:val="18"/>
          <w:szCs w:val="18"/>
        </w:rPr>
        <w:t>S</w:t>
      </w:r>
      <w:r w:rsidR="003F1E7D" w:rsidRPr="799A9864">
        <w:rPr>
          <w:i/>
          <w:iCs/>
          <w:color w:val="44546A" w:themeColor="text2"/>
          <w:sz w:val="18"/>
          <w:szCs w:val="18"/>
        </w:rPr>
        <w:t>trumień „</w:t>
      </w:r>
      <w:r w:rsidR="00E62A9C" w:rsidRPr="799A9864">
        <w:rPr>
          <w:i/>
          <w:iCs/>
          <w:color w:val="44546A" w:themeColor="text2"/>
          <w:sz w:val="18"/>
          <w:szCs w:val="18"/>
        </w:rPr>
        <w:t>S</w:t>
      </w:r>
      <w:r w:rsidR="003F1E7D" w:rsidRPr="799A9864">
        <w:rPr>
          <w:i/>
          <w:iCs/>
          <w:color w:val="44546A" w:themeColor="text2"/>
          <w:sz w:val="18"/>
          <w:szCs w:val="18"/>
        </w:rPr>
        <w:t>ystem”</w:t>
      </w:r>
    </w:p>
    <w:tbl>
      <w:tblPr>
        <w:tblStyle w:val="Tabela-Siatka"/>
        <w:tblW w:w="9786" w:type="dxa"/>
        <w:jc w:val="center"/>
        <w:tblLayout w:type="fixed"/>
        <w:tblLook w:val="04A0" w:firstRow="1" w:lastRow="0" w:firstColumn="1" w:lastColumn="0" w:noHBand="0" w:noVBand="1"/>
      </w:tblPr>
      <w:tblGrid>
        <w:gridCol w:w="1423"/>
        <w:gridCol w:w="2126"/>
        <w:gridCol w:w="2694"/>
        <w:gridCol w:w="1701"/>
        <w:gridCol w:w="1842"/>
      </w:tblGrid>
      <w:tr w:rsidR="00E52ECF" w:rsidRPr="00384B67" w:rsidDel="004278AA" w14:paraId="00485D64" w14:textId="77777777" w:rsidTr="7F5DEE20">
        <w:trPr>
          <w:cantSplit/>
          <w:trHeight w:val="632"/>
          <w:jc w:val="center"/>
        </w:trPr>
        <w:tc>
          <w:tcPr>
            <w:tcW w:w="9786" w:type="dxa"/>
            <w:gridSpan w:val="5"/>
            <w:shd w:val="clear" w:color="auto" w:fill="A8D08D" w:themeFill="accent6" w:themeFillTint="99"/>
            <w:vAlign w:val="center"/>
          </w:tcPr>
          <w:p w14:paraId="7022C0B9" w14:textId="7E59F2DF" w:rsidR="00E52ECF" w:rsidRDefault="003F1E7D" w:rsidP="00BD59F0">
            <w:pPr>
              <w:jc w:val="center"/>
              <w:rPr>
                <w:i/>
                <w:color w:val="44546A" w:themeColor="text2"/>
                <w:sz w:val="18"/>
              </w:rPr>
            </w:pPr>
            <w:r>
              <w:rPr>
                <w:rFonts w:cstheme="minorHAnsi"/>
                <w:b/>
                <w:sz w:val="20"/>
                <w:szCs w:val="20"/>
              </w:rPr>
              <w:t>Poziom hałasu</w:t>
            </w:r>
          </w:p>
        </w:tc>
      </w:tr>
      <w:tr w:rsidR="00E52ECF" w:rsidRPr="00384B67" w:rsidDel="004278AA" w14:paraId="10C5EF19" w14:textId="77777777" w:rsidTr="7F5DEE20">
        <w:trPr>
          <w:cantSplit/>
          <w:trHeight w:val="1134"/>
          <w:jc w:val="center"/>
        </w:trPr>
        <w:tc>
          <w:tcPr>
            <w:tcW w:w="9786" w:type="dxa"/>
            <w:gridSpan w:val="5"/>
            <w:shd w:val="clear" w:color="auto" w:fill="C5E0B3" w:themeFill="accent6" w:themeFillTint="66"/>
            <w:vAlign w:val="center"/>
          </w:tcPr>
          <w:p w14:paraId="73337342" w14:textId="77777777" w:rsidR="00E52ECF" w:rsidRDefault="00E52ECF" w:rsidP="00BD59F0">
            <w:pPr>
              <w:rPr>
                <w:i/>
                <w:color w:val="44546A" w:themeColor="text2"/>
                <w:sz w:val="18"/>
              </w:rPr>
            </w:pPr>
          </w:p>
          <w:p w14:paraId="17D99215" w14:textId="76B0314E" w:rsidR="00E52ECF" w:rsidRPr="00384B67" w:rsidRDefault="00E52ECF" w:rsidP="799A9864">
            <w:pPr>
              <w:jc w:val="both"/>
              <w:rPr>
                <w:b/>
                <w:bCs/>
                <w:sz w:val="20"/>
                <w:szCs w:val="20"/>
              </w:rPr>
            </w:pPr>
            <w:r w:rsidRPr="38273223">
              <w:rPr>
                <w:sz w:val="20"/>
                <w:szCs w:val="20"/>
              </w:rPr>
              <w:t xml:space="preserve">W ramach </w:t>
            </w:r>
            <w:r w:rsidR="00E62A9C" w:rsidRPr="38273223">
              <w:rPr>
                <w:sz w:val="20"/>
                <w:szCs w:val="20"/>
              </w:rPr>
              <w:t>W</w:t>
            </w:r>
            <w:r w:rsidRPr="38273223">
              <w:rPr>
                <w:sz w:val="20"/>
                <w:szCs w:val="20"/>
              </w:rPr>
              <w:t>ymagania</w:t>
            </w:r>
            <w:r w:rsidR="00E62A9C" w:rsidRPr="38273223">
              <w:rPr>
                <w:sz w:val="20"/>
                <w:szCs w:val="20"/>
              </w:rPr>
              <w:t xml:space="preserve"> Konkursowego</w:t>
            </w:r>
            <w:r w:rsidRPr="38273223">
              <w:rPr>
                <w:sz w:val="20"/>
                <w:szCs w:val="20"/>
              </w:rPr>
              <w:t xml:space="preserve"> </w:t>
            </w:r>
            <w:r w:rsidR="00DF4F98" w:rsidRPr="38273223">
              <w:rPr>
                <w:sz w:val="20"/>
                <w:szCs w:val="20"/>
                <w:u w:val="single"/>
              </w:rPr>
              <w:t>P</w:t>
            </w:r>
            <w:r w:rsidR="003F1E7D" w:rsidRPr="38273223">
              <w:rPr>
                <w:sz w:val="20"/>
                <w:szCs w:val="20"/>
                <w:u w:val="single"/>
              </w:rPr>
              <w:t>oziom hałasu</w:t>
            </w:r>
            <w:r w:rsidRPr="38273223">
              <w:rPr>
                <w:sz w:val="20"/>
                <w:szCs w:val="20"/>
              </w:rPr>
              <w:t xml:space="preserve">, zgodnie z metodologią określoną w Załączniku nr 5 do Regulaminu ocenie podlegać będzie </w:t>
            </w:r>
            <w:r w:rsidR="003F1E7D" w:rsidRPr="38273223">
              <w:rPr>
                <w:sz w:val="20"/>
                <w:szCs w:val="20"/>
              </w:rPr>
              <w:t>poziom hałasu</w:t>
            </w:r>
            <w:r w:rsidRPr="38273223">
              <w:rPr>
                <w:sz w:val="20"/>
                <w:szCs w:val="20"/>
              </w:rPr>
              <w:t>. Wnioskodawca zobligowany jest do wpisania w kolumnie „</w:t>
            </w:r>
            <w:r w:rsidRPr="38273223">
              <w:rPr>
                <w:i/>
                <w:iCs/>
                <w:sz w:val="20"/>
                <w:szCs w:val="20"/>
              </w:rPr>
              <w:t>Deklarowana wartość</w:t>
            </w:r>
            <w:r w:rsidRPr="38273223">
              <w:rPr>
                <w:sz w:val="20"/>
                <w:szCs w:val="20"/>
              </w:rPr>
              <w:t>” wartoś</w:t>
            </w:r>
            <w:r w:rsidR="39F4EA22" w:rsidRPr="38273223">
              <w:rPr>
                <w:sz w:val="20"/>
                <w:szCs w:val="20"/>
              </w:rPr>
              <w:t>ć</w:t>
            </w:r>
            <w:r w:rsidRPr="38273223">
              <w:rPr>
                <w:sz w:val="20"/>
                <w:szCs w:val="20"/>
              </w:rPr>
              <w:t xml:space="preserve"> parametru</w:t>
            </w:r>
            <w:r w:rsidR="00E62A9C" w:rsidRPr="38273223">
              <w:rPr>
                <w:sz w:val="20"/>
                <w:szCs w:val="20"/>
              </w:rPr>
              <w:t xml:space="preserve"> dla Wymagania Konkursowego</w:t>
            </w:r>
            <w:r w:rsidRPr="38273223">
              <w:rPr>
                <w:sz w:val="20"/>
                <w:szCs w:val="20"/>
              </w:rPr>
              <w:t>, jak</w:t>
            </w:r>
            <w:r w:rsidR="39F4EA22" w:rsidRPr="38273223">
              <w:rPr>
                <w:sz w:val="20"/>
                <w:szCs w:val="20"/>
              </w:rPr>
              <w:t>ą</w:t>
            </w:r>
            <w:r w:rsidRPr="38273223">
              <w:rPr>
                <w:sz w:val="20"/>
                <w:szCs w:val="20"/>
              </w:rPr>
              <w:t xml:space="preserve"> deklaruje.</w:t>
            </w:r>
          </w:p>
        </w:tc>
      </w:tr>
      <w:tr w:rsidR="00E52ECF" w:rsidRPr="00384B67" w:rsidDel="004278AA" w14:paraId="05AB3E99" w14:textId="77777777" w:rsidTr="7F5DEE20">
        <w:trPr>
          <w:cantSplit/>
          <w:trHeight w:val="1134"/>
          <w:jc w:val="center"/>
        </w:trPr>
        <w:tc>
          <w:tcPr>
            <w:tcW w:w="1423" w:type="dxa"/>
            <w:shd w:val="clear" w:color="auto" w:fill="C5E0B3" w:themeFill="accent6" w:themeFillTint="66"/>
            <w:vAlign w:val="center"/>
          </w:tcPr>
          <w:p w14:paraId="14723FCB" w14:textId="4896B165" w:rsidR="00E52ECF" w:rsidRPr="008A7255" w:rsidRDefault="003633B5" w:rsidP="00BD59F0">
            <w:pPr>
              <w:rPr>
                <w:rFonts w:cstheme="minorHAnsi"/>
                <w:sz w:val="20"/>
                <w:szCs w:val="20"/>
              </w:rPr>
            </w:pPr>
            <w:r w:rsidRPr="003633B5">
              <w:rPr>
                <w:rFonts w:cstheme="minorHAnsi"/>
                <w:b/>
                <w:sz w:val="18"/>
                <w:szCs w:val="20"/>
              </w:rPr>
              <w:t>Nr Wymagania Konkursowego</w:t>
            </w: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7E05FA93" w14:textId="7025EFAE" w:rsidR="00E52ECF" w:rsidRPr="00C73907" w:rsidDel="00DC1E78" w:rsidRDefault="00E52ECF" w:rsidP="799A9864">
            <w:pPr>
              <w:rPr>
                <w:b/>
                <w:bCs/>
                <w:sz w:val="20"/>
                <w:szCs w:val="20"/>
              </w:rPr>
            </w:pPr>
            <w:r w:rsidRPr="799A9864">
              <w:rPr>
                <w:b/>
                <w:bCs/>
                <w:sz w:val="20"/>
                <w:szCs w:val="20"/>
              </w:rPr>
              <w:t xml:space="preserve">Nazwa </w:t>
            </w:r>
            <w:r w:rsidR="39F4EA22" w:rsidRPr="799A9864">
              <w:rPr>
                <w:b/>
                <w:bCs/>
                <w:sz w:val="20"/>
                <w:szCs w:val="20"/>
              </w:rPr>
              <w:t>W</w:t>
            </w:r>
            <w:r w:rsidRPr="799A9864">
              <w:rPr>
                <w:b/>
                <w:bCs/>
                <w:sz w:val="20"/>
                <w:szCs w:val="20"/>
              </w:rPr>
              <w:t xml:space="preserve">ymagania </w:t>
            </w:r>
            <w:r w:rsidR="39F4EA22" w:rsidRPr="799A9864">
              <w:rPr>
                <w:b/>
                <w:bCs/>
                <w:sz w:val="20"/>
                <w:szCs w:val="20"/>
              </w:rPr>
              <w:t>K</w:t>
            </w:r>
            <w:r w:rsidRPr="799A9864">
              <w:rPr>
                <w:b/>
                <w:bCs/>
                <w:sz w:val="20"/>
                <w:szCs w:val="20"/>
              </w:rPr>
              <w:t>onkursowego</w:t>
            </w:r>
          </w:p>
        </w:tc>
        <w:tc>
          <w:tcPr>
            <w:tcW w:w="2694" w:type="dxa"/>
            <w:shd w:val="clear" w:color="auto" w:fill="C5E0B3" w:themeFill="accent6" w:themeFillTint="66"/>
            <w:vAlign w:val="center"/>
          </w:tcPr>
          <w:p w14:paraId="466AE392" w14:textId="77777777" w:rsidR="00E52ECF" w:rsidRPr="00384B67" w:rsidDel="004278AA" w:rsidRDefault="00E52ECF" w:rsidP="00BD59F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1701" w:type="dxa"/>
            <w:shd w:val="clear" w:color="auto" w:fill="C5E0B3" w:themeFill="accent6" w:themeFillTint="66"/>
            <w:vAlign w:val="center"/>
          </w:tcPr>
          <w:p w14:paraId="0DA92FC9" w14:textId="77777777" w:rsidR="00E52ECF" w:rsidRPr="00D228C1" w:rsidRDefault="00E52ECF" w:rsidP="00BD59F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1842" w:type="dxa"/>
            <w:shd w:val="clear" w:color="auto" w:fill="C5E0B3" w:themeFill="accent6" w:themeFillTint="66"/>
            <w:vAlign w:val="center"/>
          </w:tcPr>
          <w:p w14:paraId="2E9ADA08" w14:textId="77777777" w:rsidR="00E52ECF" w:rsidRPr="00384B67" w:rsidDel="004278AA" w:rsidRDefault="00E52ECF" w:rsidP="00BD59F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E52ECF" w:rsidRPr="00384B67" w:rsidDel="004278AA" w14:paraId="3398D897" w14:textId="77777777" w:rsidTr="7F5DEE20">
        <w:trPr>
          <w:cantSplit/>
          <w:trHeight w:val="895"/>
          <w:jc w:val="center"/>
        </w:trPr>
        <w:tc>
          <w:tcPr>
            <w:tcW w:w="1423" w:type="dxa"/>
            <w:shd w:val="clear" w:color="auto" w:fill="E2EFD9" w:themeFill="accent6" w:themeFillTint="33"/>
            <w:vAlign w:val="center"/>
          </w:tcPr>
          <w:p w14:paraId="158D3752" w14:textId="5D8F3F01" w:rsidR="00E52ECF" w:rsidRPr="00E52ECF" w:rsidRDefault="00E52ECF" w:rsidP="00F95D14">
            <w:pPr>
              <w:pStyle w:val="Akapitzlist"/>
              <w:numPr>
                <w:ilvl w:val="1"/>
                <w:numId w:val="6"/>
              </w:num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E2EFD9" w:themeFill="accent6" w:themeFillTint="33"/>
            <w:vAlign w:val="center"/>
          </w:tcPr>
          <w:p w14:paraId="6590000E" w14:textId="45175F3A" w:rsidR="00E52ECF" w:rsidRPr="00C73907" w:rsidRDefault="003F1E7D" w:rsidP="00BD59F0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Poziom hałasu</w:t>
            </w:r>
          </w:p>
        </w:tc>
        <w:tc>
          <w:tcPr>
            <w:tcW w:w="2694" w:type="dxa"/>
            <w:vAlign w:val="center"/>
          </w:tcPr>
          <w:p w14:paraId="605F0CEC" w14:textId="77777777" w:rsidR="00E52ECF" w:rsidRPr="008A7255" w:rsidDel="004278AA" w:rsidRDefault="00E52ECF" w:rsidP="00BD59F0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2EFD9" w:themeFill="accent6" w:themeFillTint="33"/>
            <w:vAlign w:val="center"/>
          </w:tcPr>
          <w:p w14:paraId="397FB2E5" w14:textId="1248538B" w:rsidR="00E52ECF" w:rsidRPr="00D228C1" w:rsidDel="004278AA" w:rsidRDefault="008E08D3" w:rsidP="00BD59F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ins w:id="6" w:author="Autor">
              <w:r>
                <w:rPr>
                  <w:rFonts w:cstheme="minorHAnsi"/>
                  <w:sz w:val="20"/>
                  <w:szCs w:val="20"/>
                </w:rPr>
                <w:t>dB</w:t>
              </w:r>
            </w:ins>
            <w:del w:id="7" w:author="Autor">
              <w:r w:rsidR="00E52ECF" w:rsidDel="008E08D3">
                <w:rPr>
                  <w:rFonts w:cstheme="minorHAnsi"/>
                  <w:sz w:val="20"/>
                  <w:szCs w:val="20"/>
                </w:rPr>
                <w:delText>[%</w:delText>
              </w:r>
              <w:r w:rsidR="00E52ECF" w:rsidRPr="00D228C1" w:rsidDel="008E08D3">
                <w:rPr>
                  <w:rFonts w:cstheme="minorHAnsi"/>
                  <w:sz w:val="20"/>
                  <w:szCs w:val="20"/>
                </w:rPr>
                <w:delText>]</w:delText>
              </w:r>
            </w:del>
          </w:p>
        </w:tc>
        <w:tc>
          <w:tcPr>
            <w:tcW w:w="1842" w:type="dxa"/>
          </w:tcPr>
          <w:p w14:paraId="72FECA03" w14:textId="77777777" w:rsidR="00E52ECF" w:rsidRPr="008A7255" w:rsidDel="004278AA" w:rsidRDefault="00E52ECF" w:rsidP="00BD59F0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E52ECF" w:rsidRPr="00384B67" w:rsidDel="004278AA" w14:paraId="3C5E76D2" w14:textId="77777777" w:rsidTr="7F5DEE20">
        <w:trPr>
          <w:cantSplit/>
          <w:trHeight w:val="711"/>
          <w:jc w:val="center"/>
        </w:trPr>
        <w:tc>
          <w:tcPr>
            <w:tcW w:w="9786" w:type="dxa"/>
            <w:gridSpan w:val="5"/>
          </w:tcPr>
          <w:p w14:paraId="04279508" w14:textId="77777777" w:rsidR="004808F9" w:rsidRDefault="004808F9" w:rsidP="7F5DEE20">
            <w:pPr>
              <w:rPr>
                <w:i/>
                <w:iCs/>
                <w:sz w:val="20"/>
                <w:szCs w:val="20"/>
              </w:rPr>
            </w:pPr>
            <w:r w:rsidRPr="7F5DEE20">
              <w:rPr>
                <w:i/>
                <w:iCs/>
                <w:sz w:val="20"/>
                <w:szCs w:val="20"/>
              </w:rPr>
              <w:t>W tym polu proszę wpisać u</w:t>
            </w:r>
            <w:r w:rsidR="00E52ECF" w:rsidRPr="7F5DEE20">
              <w:rPr>
                <w:i/>
                <w:iCs/>
                <w:sz w:val="20"/>
                <w:szCs w:val="20"/>
              </w:rPr>
              <w:t xml:space="preserve">zasadnienie spełnienia </w:t>
            </w:r>
            <w:r w:rsidR="00E62A9C" w:rsidRPr="7F5DEE20">
              <w:rPr>
                <w:i/>
                <w:iCs/>
                <w:sz w:val="20"/>
                <w:szCs w:val="20"/>
              </w:rPr>
              <w:t>W</w:t>
            </w:r>
            <w:r w:rsidR="00E52ECF" w:rsidRPr="7F5DEE20">
              <w:rPr>
                <w:i/>
                <w:iCs/>
                <w:sz w:val="20"/>
                <w:szCs w:val="20"/>
              </w:rPr>
              <w:t>ymagania</w:t>
            </w:r>
            <w:r w:rsidR="00E62A9C" w:rsidRPr="7F5DEE20">
              <w:rPr>
                <w:i/>
                <w:iCs/>
                <w:sz w:val="20"/>
                <w:szCs w:val="20"/>
              </w:rPr>
              <w:t xml:space="preserve"> Konkursowego</w:t>
            </w:r>
            <w:r w:rsidRPr="7F5DEE20">
              <w:rPr>
                <w:i/>
                <w:iCs/>
                <w:sz w:val="20"/>
                <w:szCs w:val="20"/>
              </w:rPr>
              <w:t xml:space="preserve"> zawierające:</w:t>
            </w:r>
          </w:p>
          <w:p w14:paraId="2F05C92C" w14:textId="79C963E8" w:rsidR="00190F62" w:rsidRPr="00190F62" w:rsidRDefault="00190F62" w:rsidP="004808F9">
            <w:pPr>
              <w:pStyle w:val="Akapitzlist"/>
              <w:numPr>
                <w:ilvl w:val="0"/>
                <w:numId w:val="15"/>
              </w:num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Cs/>
                <w:i/>
                <w:iCs/>
                <w:sz w:val="20"/>
                <w:szCs w:val="20"/>
              </w:rPr>
              <w:t>opis zabezpieczenia przed emisją hałasu przez System,</w:t>
            </w:r>
          </w:p>
          <w:p w14:paraId="4A5F12B1" w14:textId="6E00C801" w:rsidR="004808F9" w:rsidRPr="004808F9" w:rsidRDefault="004808F9" w:rsidP="004808F9">
            <w:pPr>
              <w:pStyle w:val="Akapitzlist"/>
              <w:numPr>
                <w:ilvl w:val="0"/>
                <w:numId w:val="15"/>
              </w:num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Cs/>
                <w:i/>
                <w:iCs/>
                <w:sz w:val="20"/>
                <w:szCs w:val="20"/>
              </w:rPr>
              <w:t>przewidywane źródła hałasu,</w:t>
            </w:r>
          </w:p>
          <w:p w14:paraId="4B7B0221" w14:textId="3DAFDD0F" w:rsidR="004808F9" w:rsidRPr="004808F9" w:rsidRDefault="004808F9" w:rsidP="004808F9">
            <w:pPr>
              <w:pStyle w:val="Akapitzlist"/>
              <w:numPr>
                <w:ilvl w:val="0"/>
                <w:numId w:val="15"/>
              </w:num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Cs/>
                <w:i/>
                <w:iCs/>
                <w:sz w:val="20"/>
                <w:szCs w:val="20"/>
              </w:rPr>
              <w:t>moc strat wydzielana podczas pracy Urządzenia Centralnego przy maksymalnym obciążeniu,</w:t>
            </w:r>
          </w:p>
          <w:p w14:paraId="09B9EA4E" w14:textId="3BF0CE41" w:rsidR="00E52ECF" w:rsidRPr="004808F9" w:rsidDel="004278AA" w:rsidRDefault="004808F9" w:rsidP="004808F9">
            <w:pPr>
              <w:pStyle w:val="Akapitzlist"/>
              <w:numPr>
                <w:ilvl w:val="0"/>
                <w:numId w:val="15"/>
              </w:num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obliczenia uzasadniające deklarowany poziom</w:t>
            </w:r>
            <w:r w:rsidR="00DD27DC" w:rsidRPr="004808F9">
              <w:rPr>
                <w:i/>
                <w:iCs/>
                <w:sz w:val="20"/>
                <w:szCs w:val="20"/>
              </w:rPr>
              <w:t xml:space="preserve"> hałasu </w:t>
            </w:r>
            <w:r w:rsidR="00693FF1" w:rsidRPr="004808F9">
              <w:rPr>
                <w:i/>
                <w:iCs/>
                <w:sz w:val="20"/>
                <w:szCs w:val="20"/>
              </w:rPr>
              <w:t>zgodnie z Załącznikiem nr 1 do Regulaminu</w:t>
            </w:r>
            <w:r>
              <w:rPr>
                <w:i/>
                <w:iCs/>
                <w:sz w:val="20"/>
                <w:szCs w:val="20"/>
              </w:rPr>
              <w:t>.</w:t>
            </w:r>
          </w:p>
        </w:tc>
      </w:tr>
    </w:tbl>
    <w:p w14:paraId="1E439626" w14:textId="680ACCDD" w:rsidR="00E52ECF" w:rsidRDefault="00E52ECF" w:rsidP="00BA1B91">
      <w:pPr>
        <w:rPr>
          <w:i/>
          <w:iCs/>
          <w:color w:val="44546A" w:themeColor="text2"/>
          <w:sz w:val="18"/>
          <w:szCs w:val="18"/>
        </w:rPr>
      </w:pPr>
    </w:p>
    <w:p w14:paraId="7D752D65" w14:textId="254919F5" w:rsidR="00E52ECF" w:rsidRDefault="00E52ECF" w:rsidP="799A9864">
      <w:pPr>
        <w:rPr>
          <w:i/>
          <w:iCs/>
          <w:color w:val="44546A" w:themeColor="text2"/>
          <w:sz w:val="18"/>
          <w:szCs w:val="18"/>
        </w:rPr>
      </w:pPr>
      <w:r w:rsidRPr="799A9864">
        <w:rPr>
          <w:i/>
          <w:iCs/>
          <w:color w:val="44546A" w:themeColor="text2"/>
          <w:sz w:val="18"/>
          <w:szCs w:val="18"/>
        </w:rPr>
        <w:t>Tabela E.</w:t>
      </w:r>
      <w:r w:rsidR="003F1E7D" w:rsidRPr="799A9864">
        <w:rPr>
          <w:i/>
          <w:iCs/>
          <w:color w:val="44546A" w:themeColor="text2"/>
          <w:sz w:val="18"/>
          <w:szCs w:val="18"/>
        </w:rPr>
        <w:t>4</w:t>
      </w:r>
      <w:r w:rsidRPr="799A9864">
        <w:rPr>
          <w:i/>
          <w:iCs/>
          <w:color w:val="44546A" w:themeColor="text2"/>
          <w:sz w:val="18"/>
          <w:szCs w:val="18"/>
        </w:rPr>
        <w:t xml:space="preserve"> Wymag</w:t>
      </w:r>
      <w:r w:rsidR="00B23E76">
        <w:rPr>
          <w:i/>
          <w:iCs/>
          <w:color w:val="44546A" w:themeColor="text2"/>
          <w:sz w:val="18"/>
          <w:szCs w:val="18"/>
        </w:rPr>
        <w:t xml:space="preserve">anie Konkursowe </w:t>
      </w:r>
      <w:r w:rsidR="00DC38CF">
        <w:rPr>
          <w:i/>
          <w:iCs/>
          <w:color w:val="44546A" w:themeColor="text2"/>
          <w:sz w:val="18"/>
          <w:szCs w:val="18"/>
        </w:rPr>
        <w:t>nr 7</w:t>
      </w:r>
      <w:r w:rsidR="003633B5">
        <w:rPr>
          <w:i/>
          <w:iCs/>
          <w:color w:val="44546A" w:themeColor="text2"/>
          <w:sz w:val="18"/>
          <w:szCs w:val="18"/>
        </w:rPr>
        <w:t xml:space="preserve">.4 </w:t>
      </w:r>
      <w:r w:rsidR="00B23E76">
        <w:rPr>
          <w:i/>
          <w:iCs/>
          <w:color w:val="44546A" w:themeColor="text2"/>
          <w:sz w:val="18"/>
          <w:szCs w:val="18"/>
        </w:rPr>
        <w:t>– Bezpośrednie k</w:t>
      </w:r>
      <w:r w:rsidRPr="799A9864">
        <w:rPr>
          <w:i/>
          <w:iCs/>
          <w:color w:val="44546A" w:themeColor="text2"/>
          <w:sz w:val="18"/>
          <w:szCs w:val="18"/>
        </w:rPr>
        <w:t>oszty</w:t>
      </w:r>
      <w:r w:rsidR="00B23E76">
        <w:rPr>
          <w:i/>
          <w:iCs/>
          <w:color w:val="44546A" w:themeColor="text2"/>
          <w:sz w:val="18"/>
          <w:szCs w:val="18"/>
        </w:rPr>
        <w:t xml:space="preserve"> elementów do</w:t>
      </w:r>
      <w:r w:rsidRPr="799A9864">
        <w:rPr>
          <w:i/>
          <w:iCs/>
          <w:color w:val="44546A" w:themeColor="text2"/>
          <w:sz w:val="18"/>
          <w:szCs w:val="18"/>
        </w:rPr>
        <w:t xml:space="preserve"> produkcji </w:t>
      </w:r>
      <w:r w:rsidR="00B23E76">
        <w:rPr>
          <w:i/>
          <w:iCs/>
          <w:color w:val="44546A" w:themeColor="text2"/>
          <w:sz w:val="18"/>
          <w:szCs w:val="18"/>
        </w:rPr>
        <w:t>Systemu Magazynowania E</w:t>
      </w:r>
      <w:r w:rsidR="003F1E7D" w:rsidRPr="799A9864">
        <w:rPr>
          <w:i/>
          <w:iCs/>
          <w:color w:val="44546A" w:themeColor="text2"/>
          <w:sz w:val="18"/>
          <w:szCs w:val="18"/>
        </w:rPr>
        <w:t>nergii</w:t>
      </w:r>
      <w:r w:rsidR="00E62A9C" w:rsidRPr="799A9864">
        <w:rPr>
          <w:i/>
          <w:iCs/>
          <w:color w:val="44546A" w:themeColor="text2"/>
          <w:sz w:val="18"/>
          <w:szCs w:val="18"/>
        </w:rPr>
        <w:t xml:space="preserve"> – Strumień „System”</w:t>
      </w:r>
    </w:p>
    <w:tbl>
      <w:tblPr>
        <w:tblStyle w:val="Tabela-Siatka"/>
        <w:tblW w:w="9786" w:type="dxa"/>
        <w:jc w:val="center"/>
        <w:tblLayout w:type="fixed"/>
        <w:tblLook w:val="04A0" w:firstRow="1" w:lastRow="0" w:firstColumn="1" w:lastColumn="0" w:noHBand="0" w:noVBand="1"/>
      </w:tblPr>
      <w:tblGrid>
        <w:gridCol w:w="1423"/>
        <w:gridCol w:w="2126"/>
        <w:gridCol w:w="2694"/>
        <w:gridCol w:w="1701"/>
        <w:gridCol w:w="1842"/>
      </w:tblGrid>
      <w:tr w:rsidR="00E52ECF" w:rsidRPr="00384B67" w:rsidDel="004278AA" w14:paraId="34263A8C" w14:textId="77777777" w:rsidTr="2388E1F8">
        <w:trPr>
          <w:cantSplit/>
          <w:trHeight w:val="691"/>
          <w:jc w:val="center"/>
        </w:trPr>
        <w:tc>
          <w:tcPr>
            <w:tcW w:w="9786" w:type="dxa"/>
            <w:gridSpan w:val="5"/>
            <w:shd w:val="clear" w:color="auto" w:fill="A8D08D" w:themeFill="accent6" w:themeFillTint="99"/>
            <w:vAlign w:val="center"/>
          </w:tcPr>
          <w:p w14:paraId="135B645F" w14:textId="4FB58B32" w:rsidR="00E52ECF" w:rsidRDefault="00DF4F98" w:rsidP="00BD59F0">
            <w:pPr>
              <w:jc w:val="center"/>
              <w:rPr>
                <w:i/>
                <w:color w:val="44546A" w:themeColor="text2"/>
                <w:sz w:val="18"/>
              </w:rPr>
            </w:pPr>
            <w:r w:rsidRPr="00DF4F98">
              <w:rPr>
                <w:rFonts w:cstheme="minorHAnsi"/>
                <w:b/>
                <w:sz w:val="20"/>
                <w:szCs w:val="20"/>
              </w:rPr>
              <w:t>Bezpośrednie koszty elementów do produkcji Systemu Magazynowania Energii</w:t>
            </w:r>
          </w:p>
        </w:tc>
      </w:tr>
      <w:tr w:rsidR="00E52ECF" w:rsidRPr="00384B67" w:rsidDel="004278AA" w14:paraId="0601BDFF" w14:textId="77777777" w:rsidTr="2388E1F8">
        <w:trPr>
          <w:cantSplit/>
          <w:trHeight w:val="1134"/>
          <w:jc w:val="center"/>
        </w:trPr>
        <w:tc>
          <w:tcPr>
            <w:tcW w:w="9786" w:type="dxa"/>
            <w:gridSpan w:val="5"/>
            <w:shd w:val="clear" w:color="auto" w:fill="C5E0B3" w:themeFill="accent6" w:themeFillTint="66"/>
            <w:vAlign w:val="center"/>
          </w:tcPr>
          <w:p w14:paraId="39A0E2E1" w14:textId="77777777" w:rsidR="00E52ECF" w:rsidRDefault="00E52ECF" w:rsidP="00BD59F0">
            <w:pPr>
              <w:rPr>
                <w:i/>
                <w:color w:val="44546A" w:themeColor="text2"/>
                <w:sz w:val="18"/>
              </w:rPr>
            </w:pPr>
          </w:p>
          <w:p w14:paraId="6C2C994B" w14:textId="0B0C0766" w:rsidR="00803485" w:rsidRPr="004808F9" w:rsidRDefault="00E52ECF" w:rsidP="00B23E76">
            <w:pPr>
              <w:jc w:val="both"/>
              <w:rPr>
                <w:sz w:val="20"/>
                <w:szCs w:val="20"/>
              </w:rPr>
            </w:pPr>
            <w:r w:rsidRPr="2388E1F8">
              <w:rPr>
                <w:sz w:val="20"/>
                <w:szCs w:val="20"/>
              </w:rPr>
              <w:t xml:space="preserve">W ramach </w:t>
            </w:r>
            <w:r w:rsidR="00E62A9C" w:rsidRPr="2388E1F8">
              <w:rPr>
                <w:sz w:val="20"/>
                <w:szCs w:val="20"/>
              </w:rPr>
              <w:t>W</w:t>
            </w:r>
            <w:r w:rsidRPr="2388E1F8">
              <w:rPr>
                <w:sz w:val="20"/>
                <w:szCs w:val="20"/>
              </w:rPr>
              <w:t>ymagania</w:t>
            </w:r>
            <w:r w:rsidR="00E62A9C" w:rsidRPr="2388E1F8">
              <w:rPr>
                <w:sz w:val="20"/>
                <w:szCs w:val="20"/>
              </w:rPr>
              <w:t xml:space="preserve"> Konkursowego</w:t>
            </w:r>
            <w:r w:rsidRPr="2388E1F8">
              <w:rPr>
                <w:sz w:val="20"/>
                <w:szCs w:val="20"/>
              </w:rPr>
              <w:t xml:space="preserve"> </w:t>
            </w:r>
            <w:r w:rsidR="00DF4F98" w:rsidRPr="2388E1F8">
              <w:rPr>
                <w:sz w:val="20"/>
                <w:szCs w:val="20"/>
                <w:u w:val="single"/>
              </w:rPr>
              <w:t>Bezpośrednie koszty elementów do produkcji Systemu Magazynowania Energii</w:t>
            </w:r>
            <w:r w:rsidRPr="2388E1F8">
              <w:rPr>
                <w:sz w:val="20"/>
                <w:szCs w:val="20"/>
              </w:rPr>
              <w:t>, zgodnie z metodologią określoną w Załączniku nr 5 do Regulaminu ocenie podlega</w:t>
            </w:r>
            <w:r w:rsidR="00B23E76" w:rsidRPr="2388E1F8">
              <w:rPr>
                <w:sz w:val="20"/>
                <w:szCs w:val="20"/>
              </w:rPr>
              <w:t>ć będzie parametr Bezpośrednie k</w:t>
            </w:r>
            <w:r w:rsidRPr="2388E1F8">
              <w:rPr>
                <w:sz w:val="20"/>
                <w:szCs w:val="20"/>
              </w:rPr>
              <w:t>oszty</w:t>
            </w:r>
            <w:r w:rsidR="00B23E76" w:rsidRPr="2388E1F8">
              <w:rPr>
                <w:sz w:val="20"/>
                <w:szCs w:val="20"/>
              </w:rPr>
              <w:t xml:space="preserve"> elementów do</w:t>
            </w:r>
            <w:r w:rsidRPr="2388E1F8">
              <w:rPr>
                <w:sz w:val="20"/>
                <w:szCs w:val="20"/>
              </w:rPr>
              <w:t xml:space="preserve"> produkcji </w:t>
            </w:r>
            <w:r w:rsidR="00B23E76" w:rsidRPr="2388E1F8">
              <w:rPr>
                <w:sz w:val="20"/>
                <w:szCs w:val="20"/>
              </w:rPr>
              <w:t>Systemu Magazynowania E</w:t>
            </w:r>
            <w:r w:rsidR="003F1E7D" w:rsidRPr="2388E1F8">
              <w:rPr>
                <w:sz w:val="20"/>
                <w:szCs w:val="20"/>
              </w:rPr>
              <w:t>nergii</w:t>
            </w:r>
            <w:r w:rsidRPr="2388E1F8">
              <w:rPr>
                <w:sz w:val="20"/>
                <w:szCs w:val="20"/>
              </w:rPr>
              <w:t>. Wnioskodawca zobligowany jest do wpisania w kolumnie „</w:t>
            </w:r>
            <w:r w:rsidRPr="2388E1F8">
              <w:rPr>
                <w:i/>
                <w:iCs/>
                <w:sz w:val="20"/>
                <w:szCs w:val="20"/>
              </w:rPr>
              <w:t>Deklarowana wartość</w:t>
            </w:r>
            <w:r w:rsidRPr="2388E1F8">
              <w:rPr>
                <w:sz w:val="20"/>
                <w:szCs w:val="20"/>
              </w:rPr>
              <w:t>” wartoś</w:t>
            </w:r>
            <w:r w:rsidR="39F4EA22" w:rsidRPr="2388E1F8">
              <w:rPr>
                <w:sz w:val="20"/>
                <w:szCs w:val="20"/>
              </w:rPr>
              <w:t>ć</w:t>
            </w:r>
            <w:r w:rsidRPr="2388E1F8">
              <w:rPr>
                <w:sz w:val="20"/>
                <w:szCs w:val="20"/>
              </w:rPr>
              <w:t xml:space="preserve"> parametru</w:t>
            </w:r>
            <w:r w:rsidR="00E62A9C" w:rsidRPr="2388E1F8">
              <w:rPr>
                <w:sz w:val="20"/>
                <w:szCs w:val="20"/>
              </w:rPr>
              <w:t xml:space="preserve"> dla Wymagania Konkursowego</w:t>
            </w:r>
            <w:r w:rsidRPr="2388E1F8">
              <w:rPr>
                <w:sz w:val="20"/>
                <w:szCs w:val="20"/>
              </w:rPr>
              <w:t>, jak</w:t>
            </w:r>
            <w:r w:rsidR="39F4EA22" w:rsidRPr="2388E1F8">
              <w:rPr>
                <w:sz w:val="20"/>
                <w:szCs w:val="20"/>
              </w:rPr>
              <w:t>ą</w:t>
            </w:r>
            <w:r w:rsidRPr="2388E1F8">
              <w:rPr>
                <w:sz w:val="20"/>
                <w:szCs w:val="20"/>
              </w:rPr>
              <w:t xml:space="preserve"> deklaruje</w:t>
            </w:r>
            <w:r w:rsidR="6CCEF5ED" w:rsidRPr="2388E1F8">
              <w:rPr>
                <w:sz w:val="20"/>
                <w:szCs w:val="20"/>
              </w:rPr>
              <w:t xml:space="preserve">, obliczoną zgodnie z Załącznikiem </w:t>
            </w:r>
            <w:r w:rsidR="25AF7FD1" w:rsidRPr="2388E1F8">
              <w:rPr>
                <w:sz w:val="20"/>
                <w:szCs w:val="20"/>
              </w:rPr>
              <w:t>B</w:t>
            </w:r>
            <w:r w:rsidR="6CCEF5ED" w:rsidRPr="2388E1F8">
              <w:rPr>
                <w:sz w:val="20"/>
                <w:szCs w:val="20"/>
              </w:rPr>
              <w:t>, który Wnioskodawca musi również dołączyć do składanego Wniosku.</w:t>
            </w:r>
          </w:p>
        </w:tc>
      </w:tr>
      <w:tr w:rsidR="00E52ECF" w:rsidRPr="00384B67" w:rsidDel="004278AA" w14:paraId="0668A120" w14:textId="77777777" w:rsidTr="2388E1F8">
        <w:trPr>
          <w:cantSplit/>
          <w:trHeight w:val="1134"/>
          <w:jc w:val="center"/>
        </w:trPr>
        <w:tc>
          <w:tcPr>
            <w:tcW w:w="1423" w:type="dxa"/>
            <w:shd w:val="clear" w:color="auto" w:fill="C5E0B3" w:themeFill="accent6" w:themeFillTint="66"/>
            <w:vAlign w:val="center"/>
          </w:tcPr>
          <w:p w14:paraId="0BE29AE9" w14:textId="1886018B" w:rsidR="00E52ECF" w:rsidRPr="008A7255" w:rsidRDefault="003633B5" w:rsidP="00BD59F0">
            <w:pPr>
              <w:rPr>
                <w:rFonts w:cstheme="minorHAnsi"/>
                <w:sz w:val="20"/>
                <w:szCs w:val="20"/>
              </w:rPr>
            </w:pPr>
            <w:r w:rsidRPr="003633B5">
              <w:rPr>
                <w:rFonts w:cstheme="minorHAnsi"/>
                <w:b/>
                <w:sz w:val="18"/>
                <w:szCs w:val="20"/>
              </w:rPr>
              <w:t>Nr Wymagania Konkursowego</w:t>
            </w:r>
            <w:r w:rsidRPr="008A7255" w:rsidDel="003633B5"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0F5D83C3" w14:textId="1127FD27" w:rsidR="00E52ECF" w:rsidRPr="00C73907" w:rsidDel="00DC1E78" w:rsidRDefault="00E52ECF" w:rsidP="799A9864">
            <w:pPr>
              <w:rPr>
                <w:b/>
                <w:bCs/>
                <w:sz w:val="20"/>
                <w:szCs w:val="20"/>
              </w:rPr>
            </w:pPr>
            <w:r w:rsidRPr="799A9864">
              <w:rPr>
                <w:b/>
                <w:bCs/>
                <w:sz w:val="20"/>
                <w:szCs w:val="20"/>
              </w:rPr>
              <w:t xml:space="preserve">Nazwa </w:t>
            </w:r>
            <w:r w:rsidR="39F4EA22" w:rsidRPr="799A9864">
              <w:rPr>
                <w:b/>
                <w:bCs/>
                <w:sz w:val="20"/>
                <w:szCs w:val="20"/>
              </w:rPr>
              <w:t>W</w:t>
            </w:r>
            <w:r w:rsidRPr="799A9864">
              <w:rPr>
                <w:b/>
                <w:bCs/>
                <w:sz w:val="20"/>
                <w:szCs w:val="20"/>
              </w:rPr>
              <w:t xml:space="preserve">ymagania </w:t>
            </w:r>
            <w:r w:rsidR="39F4EA22" w:rsidRPr="799A9864">
              <w:rPr>
                <w:b/>
                <w:bCs/>
                <w:sz w:val="20"/>
                <w:szCs w:val="20"/>
              </w:rPr>
              <w:t>K</w:t>
            </w:r>
            <w:r w:rsidRPr="799A9864">
              <w:rPr>
                <w:b/>
                <w:bCs/>
                <w:sz w:val="20"/>
                <w:szCs w:val="20"/>
              </w:rPr>
              <w:t>onkursowego</w:t>
            </w:r>
          </w:p>
        </w:tc>
        <w:tc>
          <w:tcPr>
            <w:tcW w:w="2694" w:type="dxa"/>
            <w:shd w:val="clear" w:color="auto" w:fill="C5E0B3" w:themeFill="accent6" w:themeFillTint="66"/>
            <w:vAlign w:val="center"/>
          </w:tcPr>
          <w:p w14:paraId="11947C47" w14:textId="77777777" w:rsidR="00E52ECF" w:rsidRPr="00384B67" w:rsidDel="004278AA" w:rsidRDefault="00E52ECF" w:rsidP="00BD59F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1701" w:type="dxa"/>
            <w:shd w:val="clear" w:color="auto" w:fill="C5E0B3" w:themeFill="accent6" w:themeFillTint="66"/>
            <w:vAlign w:val="center"/>
          </w:tcPr>
          <w:p w14:paraId="08705842" w14:textId="77777777" w:rsidR="00E52ECF" w:rsidRPr="00D228C1" w:rsidRDefault="00E52ECF" w:rsidP="00BD59F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1842" w:type="dxa"/>
            <w:shd w:val="clear" w:color="auto" w:fill="C5E0B3" w:themeFill="accent6" w:themeFillTint="66"/>
            <w:vAlign w:val="center"/>
          </w:tcPr>
          <w:p w14:paraId="58F692BF" w14:textId="77777777" w:rsidR="00E52ECF" w:rsidRPr="00384B67" w:rsidDel="004278AA" w:rsidRDefault="00E52ECF" w:rsidP="00BD59F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E52ECF" w:rsidRPr="00384B67" w:rsidDel="004278AA" w14:paraId="5F66E06D" w14:textId="77777777" w:rsidTr="2388E1F8">
        <w:trPr>
          <w:cantSplit/>
          <w:trHeight w:val="895"/>
          <w:jc w:val="center"/>
        </w:trPr>
        <w:tc>
          <w:tcPr>
            <w:tcW w:w="1423" w:type="dxa"/>
            <w:shd w:val="clear" w:color="auto" w:fill="E2EFD9" w:themeFill="accent6" w:themeFillTint="33"/>
            <w:vAlign w:val="center"/>
          </w:tcPr>
          <w:p w14:paraId="76FA0623" w14:textId="3EFC3C66" w:rsidR="00E52ECF" w:rsidRPr="00E52ECF" w:rsidRDefault="00E52ECF" w:rsidP="00F95D14">
            <w:pPr>
              <w:pStyle w:val="Akapitzlist"/>
              <w:numPr>
                <w:ilvl w:val="1"/>
                <w:numId w:val="6"/>
              </w:num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E2EFD9" w:themeFill="accent6" w:themeFillTint="33"/>
            <w:vAlign w:val="center"/>
          </w:tcPr>
          <w:p w14:paraId="70CA71C9" w14:textId="3741A1FF" w:rsidR="00E52ECF" w:rsidRPr="00C73907" w:rsidRDefault="00DF4F98" w:rsidP="003F1E7D">
            <w:pPr>
              <w:rPr>
                <w:rFonts w:cstheme="minorHAnsi"/>
                <w:b/>
                <w:sz w:val="20"/>
                <w:szCs w:val="20"/>
              </w:rPr>
            </w:pPr>
            <w:r w:rsidRPr="00DF4F98">
              <w:rPr>
                <w:rFonts w:cstheme="minorHAnsi"/>
                <w:b/>
                <w:sz w:val="20"/>
                <w:szCs w:val="20"/>
              </w:rPr>
              <w:t>Bezpośrednie koszty elementów do produkcji Systemu Magazynowania Energii</w:t>
            </w:r>
          </w:p>
        </w:tc>
        <w:tc>
          <w:tcPr>
            <w:tcW w:w="2694" w:type="dxa"/>
            <w:vAlign w:val="center"/>
          </w:tcPr>
          <w:p w14:paraId="217C1CA4" w14:textId="77777777" w:rsidR="00E52ECF" w:rsidRPr="008A7255" w:rsidDel="004278AA" w:rsidRDefault="00E52ECF" w:rsidP="00BD59F0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2EFD9" w:themeFill="accent6" w:themeFillTint="33"/>
            <w:vAlign w:val="center"/>
          </w:tcPr>
          <w:p w14:paraId="3163735B" w14:textId="76EAF02B" w:rsidR="00E52ECF" w:rsidRPr="00D228C1" w:rsidDel="004278AA" w:rsidRDefault="00E52ECF" w:rsidP="00C8463A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PLN </w:t>
            </w:r>
            <w:r w:rsidR="003F1E7D">
              <w:rPr>
                <w:rFonts w:cstheme="minorHAnsi"/>
                <w:sz w:val="20"/>
                <w:szCs w:val="20"/>
              </w:rPr>
              <w:t>[</w:t>
            </w:r>
            <w:r w:rsidR="00C8463A">
              <w:rPr>
                <w:rFonts w:cstheme="minorHAnsi"/>
                <w:sz w:val="20"/>
                <w:szCs w:val="20"/>
              </w:rPr>
              <w:t>netto</w:t>
            </w:r>
            <w:r w:rsidRPr="00D228C1">
              <w:rPr>
                <w:rFonts w:cstheme="minorHAnsi"/>
                <w:sz w:val="20"/>
                <w:szCs w:val="20"/>
              </w:rPr>
              <w:t>]</w:t>
            </w:r>
          </w:p>
        </w:tc>
        <w:tc>
          <w:tcPr>
            <w:tcW w:w="1842" w:type="dxa"/>
          </w:tcPr>
          <w:p w14:paraId="4F4D313D" w14:textId="77777777" w:rsidR="00E52ECF" w:rsidRPr="008A7255" w:rsidDel="004278AA" w:rsidRDefault="00E52ECF" w:rsidP="00BD59F0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E52ECF" w:rsidRPr="00384B67" w:rsidDel="004278AA" w14:paraId="49133C9A" w14:textId="77777777" w:rsidTr="2388E1F8">
        <w:trPr>
          <w:cantSplit/>
          <w:trHeight w:val="711"/>
          <w:jc w:val="center"/>
        </w:trPr>
        <w:tc>
          <w:tcPr>
            <w:tcW w:w="9786" w:type="dxa"/>
            <w:gridSpan w:val="5"/>
          </w:tcPr>
          <w:p w14:paraId="17E6B1B2" w14:textId="36EDCCA4" w:rsidR="00190F62" w:rsidRPr="00190F62" w:rsidRDefault="00B23E76" w:rsidP="00190F62">
            <w:pPr>
              <w:rPr>
                <w:i/>
                <w:iCs/>
                <w:sz w:val="20"/>
                <w:szCs w:val="20"/>
              </w:rPr>
            </w:pPr>
            <w:r w:rsidRPr="086D1876">
              <w:rPr>
                <w:i/>
                <w:iCs/>
                <w:sz w:val="20"/>
                <w:szCs w:val="20"/>
              </w:rPr>
              <w:t>W tym polu proszę wpisać u</w:t>
            </w:r>
            <w:r w:rsidR="00E52ECF" w:rsidRPr="086D1876">
              <w:rPr>
                <w:i/>
                <w:iCs/>
                <w:sz w:val="20"/>
                <w:szCs w:val="20"/>
              </w:rPr>
              <w:t xml:space="preserve">zasadnienie spełnienia </w:t>
            </w:r>
            <w:r w:rsidR="00E62A9C" w:rsidRPr="086D1876">
              <w:rPr>
                <w:i/>
                <w:iCs/>
                <w:sz w:val="20"/>
                <w:szCs w:val="20"/>
              </w:rPr>
              <w:t>W</w:t>
            </w:r>
            <w:r w:rsidR="00E52ECF" w:rsidRPr="086D1876">
              <w:rPr>
                <w:i/>
                <w:iCs/>
                <w:sz w:val="20"/>
                <w:szCs w:val="20"/>
              </w:rPr>
              <w:t>ymagania</w:t>
            </w:r>
            <w:r w:rsidR="00E62A9C" w:rsidRPr="086D1876">
              <w:rPr>
                <w:i/>
                <w:iCs/>
                <w:sz w:val="20"/>
                <w:szCs w:val="20"/>
              </w:rPr>
              <w:t xml:space="preserve"> Konkursowego</w:t>
            </w:r>
            <w:r w:rsidR="1E87833E" w:rsidRPr="086D1876">
              <w:rPr>
                <w:i/>
                <w:iCs/>
                <w:sz w:val="20"/>
                <w:szCs w:val="20"/>
              </w:rPr>
              <w:t xml:space="preserve"> zawierające</w:t>
            </w:r>
            <w:r w:rsidR="00190F62">
              <w:rPr>
                <w:i/>
                <w:iCs/>
                <w:sz w:val="20"/>
                <w:szCs w:val="20"/>
              </w:rPr>
              <w:t>:</w:t>
            </w:r>
          </w:p>
          <w:p w14:paraId="58C61FCB" w14:textId="4935654D" w:rsidR="00190F62" w:rsidRDefault="00190F62" w:rsidP="00190F62">
            <w:pPr>
              <w:pStyle w:val="Akapitzlist"/>
              <w:numPr>
                <w:ilvl w:val="0"/>
                <w:numId w:val="17"/>
              </w:numPr>
              <w:spacing w:after="160" w:line="259" w:lineRule="auto"/>
              <w:rPr>
                <w:rFonts w:cstheme="minorHAnsi"/>
                <w:i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opis i uzasadnienie</w:t>
            </w:r>
            <w:r w:rsidRPr="086D1876">
              <w:rPr>
                <w:i/>
                <w:iCs/>
                <w:sz w:val="20"/>
                <w:szCs w:val="20"/>
              </w:rPr>
              <w:t xml:space="preserve"> kosztów netto elementów do produkcji Systemu Magazynowania Energii</w:t>
            </w:r>
            <w:r w:rsidRPr="00C949F5">
              <w:rPr>
                <w:rFonts w:cstheme="minorHAnsi"/>
                <w:i/>
                <w:sz w:val="20"/>
                <w:szCs w:val="20"/>
              </w:rPr>
              <w:t xml:space="preserve"> opis i uzasadni</w:t>
            </w:r>
            <w:r>
              <w:rPr>
                <w:rFonts w:cstheme="minorHAnsi"/>
                <w:i/>
                <w:sz w:val="20"/>
                <w:szCs w:val="20"/>
              </w:rPr>
              <w:t>enie kosztów (w tym wskazanie cen poszczególnych materiałów),</w:t>
            </w:r>
          </w:p>
          <w:p w14:paraId="08BCABB0" w14:textId="629066D7" w:rsidR="00190F62" w:rsidRPr="00190F62" w:rsidDel="004278AA" w:rsidRDefault="00190F62" w:rsidP="00190F62">
            <w:pPr>
              <w:pStyle w:val="Akapitzlist"/>
              <w:numPr>
                <w:ilvl w:val="0"/>
                <w:numId w:val="17"/>
              </w:numPr>
              <w:spacing w:after="160" w:line="259" w:lineRule="auto"/>
              <w:rPr>
                <w:rFonts w:cstheme="minorHAnsi"/>
                <w:i/>
                <w:sz w:val="20"/>
                <w:szCs w:val="20"/>
              </w:rPr>
            </w:pPr>
            <w:r w:rsidRPr="00190F62">
              <w:rPr>
                <w:rFonts w:cstheme="minorHAnsi"/>
                <w:i/>
                <w:sz w:val="20"/>
                <w:szCs w:val="20"/>
              </w:rPr>
              <w:t>wskazanie źródła ww. cen przyjętych do szacowania (np. oferty dostawców, benchmarki itp.).</w:t>
            </w:r>
          </w:p>
        </w:tc>
      </w:tr>
    </w:tbl>
    <w:p w14:paraId="330BF720" w14:textId="1DDA09BD" w:rsidR="00E52ECF" w:rsidRDefault="00E52ECF" w:rsidP="00BA1B91">
      <w:pPr>
        <w:rPr>
          <w:i/>
          <w:iCs/>
          <w:color w:val="44546A" w:themeColor="text2"/>
          <w:sz w:val="18"/>
          <w:szCs w:val="18"/>
        </w:rPr>
      </w:pPr>
    </w:p>
    <w:p w14:paraId="2831BC40" w14:textId="40A4CB3E" w:rsidR="00E52ECF" w:rsidRPr="00BA1B91" w:rsidRDefault="00E52ECF" w:rsidP="799A9864">
      <w:pPr>
        <w:rPr>
          <w:i/>
          <w:iCs/>
          <w:color w:val="44546A" w:themeColor="text2"/>
          <w:sz w:val="18"/>
          <w:szCs w:val="18"/>
        </w:rPr>
      </w:pPr>
      <w:r w:rsidRPr="799A9864">
        <w:rPr>
          <w:i/>
          <w:iCs/>
          <w:color w:val="44546A" w:themeColor="text2"/>
          <w:sz w:val="18"/>
          <w:szCs w:val="18"/>
        </w:rPr>
        <w:t>Tabela E.</w:t>
      </w:r>
      <w:r w:rsidR="00C8463A" w:rsidRPr="799A9864">
        <w:rPr>
          <w:i/>
          <w:iCs/>
          <w:color w:val="44546A" w:themeColor="text2"/>
          <w:sz w:val="18"/>
          <w:szCs w:val="18"/>
        </w:rPr>
        <w:t>5</w:t>
      </w:r>
      <w:r w:rsidRPr="799A9864">
        <w:rPr>
          <w:i/>
          <w:iCs/>
          <w:color w:val="44546A" w:themeColor="text2"/>
          <w:sz w:val="18"/>
          <w:szCs w:val="18"/>
        </w:rPr>
        <w:t xml:space="preserve"> Wymaganie Konkursowe</w:t>
      </w:r>
      <w:r w:rsidR="00DC38CF">
        <w:rPr>
          <w:i/>
          <w:iCs/>
          <w:color w:val="44546A" w:themeColor="text2"/>
          <w:sz w:val="18"/>
          <w:szCs w:val="18"/>
        </w:rPr>
        <w:t xml:space="preserve"> nr 7</w:t>
      </w:r>
      <w:r w:rsidR="003633B5">
        <w:rPr>
          <w:i/>
          <w:iCs/>
          <w:color w:val="44546A" w:themeColor="text2"/>
          <w:sz w:val="18"/>
          <w:szCs w:val="18"/>
        </w:rPr>
        <w:t>.5</w:t>
      </w:r>
      <w:r w:rsidRPr="799A9864">
        <w:rPr>
          <w:i/>
          <w:iCs/>
          <w:color w:val="44546A" w:themeColor="text2"/>
          <w:sz w:val="18"/>
          <w:szCs w:val="18"/>
        </w:rPr>
        <w:t xml:space="preserve"> - Przychód z Komercjalizacji Wyników Prac B+R</w:t>
      </w:r>
      <w:r w:rsidR="00E62A9C" w:rsidRPr="799A9864">
        <w:rPr>
          <w:i/>
          <w:iCs/>
          <w:color w:val="44546A" w:themeColor="text2"/>
          <w:sz w:val="18"/>
          <w:szCs w:val="18"/>
        </w:rPr>
        <w:t xml:space="preserve"> – Strumień „System”</w:t>
      </w:r>
    </w:p>
    <w:tbl>
      <w:tblPr>
        <w:tblStyle w:val="Tabela-Siatka"/>
        <w:tblW w:w="9781" w:type="dxa"/>
        <w:jc w:val="center"/>
        <w:tblLayout w:type="fixed"/>
        <w:tblLook w:val="04A0" w:firstRow="1" w:lastRow="0" w:firstColumn="1" w:lastColumn="0" w:noHBand="0" w:noVBand="1"/>
      </w:tblPr>
      <w:tblGrid>
        <w:gridCol w:w="1418"/>
        <w:gridCol w:w="2126"/>
        <w:gridCol w:w="1701"/>
        <w:gridCol w:w="1560"/>
        <w:gridCol w:w="2976"/>
      </w:tblGrid>
      <w:tr w:rsidR="00E52ECF" w:rsidRPr="00384B67" w:rsidDel="004278AA" w14:paraId="517FB0E8" w14:textId="77777777" w:rsidTr="003633B5">
        <w:trPr>
          <w:cantSplit/>
          <w:trHeight w:val="626"/>
          <w:jc w:val="center"/>
        </w:trPr>
        <w:tc>
          <w:tcPr>
            <w:tcW w:w="9781" w:type="dxa"/>
            <w:gridSpan w:val="5"/>
            <w:shd w:val="clear" w:color="auto" w:fill="A8D08D" w:themeFill="accent6" w:themeFillTint="99"/>
            <w:vAlign w:val="center"/>
          </w:tcPr>
          <w:p w14:paraId="170FBAD8" w14:textId="5D7B11BE" w:rsidR="00E52ECF" w:rsidRPr="008A7255" w:rsidRDefault="00E52ECF" w:rsidP="00BD59F0">
            <w:pPr>
              <w:jc w:val="center"/>
              <w:rPr>
                <w:sz w:val="20"/>
                <w:szCs w:val="20"/>
              </w:rPr>
            </w:pPr>
            <w:r w:rsidRPr="001940DC">
              <w:rPr>
                <w:rFonts w:cstheme="minorHAnsi"/>
                <w:b/>
                <w:sz w:val="20"/>
                <w:szCs w:val="20"/>
              </w:rPr>
              <w:t xml:space="preserve">Przychód z </w:t>
            </w:r>
            <w:r w:rsidR="00DF4F98">
              <w:rPr>
                <w:rFonts w:cstheme="minorHAnsi"/>
                <w:b/>
                <w:sz w:val="20"/>
                <w:szCs w:val="20"/>
              </w:rPr>
              <w:t>k</w:t>
            </w:r>
            <w:r w:rsidRPr="00425DD9">
              <w:rPr>
                <w:rFonts w:cstheme="minorHAnsi"/>
                <w:b/>
                <w:sz w:val="20"/>
                <w:szCs w:val="20"/>
              </w:rPr>
              <w:t>omercjalizacji Wyników Prac B+R</w:t>
            </w:r>
          </w:p>
        </w:tc>
      </w:tr>
      <w:tr w:rsidR="00E52ECF" w:rsidRPr="00384B67" w:rsidDel="004278AA" w14:paraId="58C8B267" w14:textId="77777777" w:rsidTr="003633B5">
        <w:trPr>
          <w:cantSplit/>
          <w:trHeight w:val="1134"/>
          <w:jc w:val="center"/>
        </w:trPr>
        <w:tc>
          <w:tcPr>
            <w:tcW w:w="9781" w:type="dxa"/>
            <w:gridSpan w:val="5"/>
            <w:shd w:val="clear" w:color="auto" w:fill="C5E0B3" w:themeFill="accent6" w:themeFillTint="66"/>
            <w:vAlign w:val="center"/>
          </w:tcPr>
          <w:p w14:paraId="123AED7D" w14:textId="17783B8C" w:rsidR="004F661A" w:rsidRDefault="00E52ECF" w:rsidP="799A9864">
            <w:pPr>
              <w:jc w:val="both"/>
              <w:rPr>
                <w:b/>
                <w:bCs/>
                <w:sz w:val="20"/>
                <w:szCs w:val="20"/>
                <w:u w:val="single"/>
              </w:rPr>
            </w:pPr>
            <w:r w:rsidRPr="799A9864">
              <w:rPr>
                <w:sz w:val="20"/>
                <w:szCs w:val="20"/>
              </w:rPr>
              <w:t xml:space="preserve">W ramach </w:t>
            </w:r>
            <w:r w:rsidR="00E62A9C" w:rsidRPr="799A9864">
              <w:rPr>
                <w:sz w:val="20"/>
                <w:szCs w:val="20"/>
              </w:rPr>
              <w:t>W</w:t>
            </w:r>
            <w:r w:rsidRPr="799A9864">
              <w:rPr>
                <w:sz w:val="20"/>
                <w:szCs w:val="20"/>
              </w:rPr>
              <w:t xml:space="preserve">ymagania </w:t>
            </w:r>
            <w:r w:rsidR="00E62A9C" w:rsidRPr="799A9864">
              <w:rPr>
                <w:sz w:val="20"/>
                <w:szCs w:val="20"/>
              </w:rPr>
              <w:t xml:space="preserve">Konkursowego </w:t>
            </w:r>
            <w:r w:rsidRPr="799A9864">
              <w:rPr>
                <w:sz w:val="20"/>
                <w:szCs w:val="20"/>
                <w:u w:val="single"/>
              </w:rPr>
              <w:t xml:space="preserve">Przychód z </w:t>
            </w:r>
            <w:r w:rsidR="00DF4F98" w:rsidRPr="799A9864">
              <w:rPr>
                <w:sz w:val="20"/>
                <w:szCs w:val="20"/>
                <w:u w:val="single"/>
              </w:rPr>
              <w:t>k</w:t>
            </w:r>
            <w:r w:rsidRPr="799A9864">
              <w:rPr>
                <w:sz w:val="20"/>
                <w:szCs w:val="20"/>
                <w:u w:val="single"/>
              </w:rPr>
              <w:t>omercjalizacji Wyników Prac B+R</w:t>
            </w:r>
            <w:r w:rsidRPr="799A9864">
              <w:rPr>
                <w:sz w:val="20"/>
                <w:szCs w:val="20"/>
              </w:rPr>
              <w:t xml:space="preserve"> ocenie zgodnie z metodologią określoną w Załączniku nr 5 do Regulaminu podlegać będzie oferowany NCBR przez Wnioskodawcę </w:t>
            </w:r>
            <w:r w:rsidR="18C32A99" w:rsidRPr="799A9864">
              <w:rPr>
                <w:b/>
                <w:bCs/>
                <w:sz w:val="20"/>
                <w:szCs w:val="20"/>
                <w:u w:val="single"/>
              </w:rPr>
              <w:t>dodatkowy U</w:t>
            </w:r>
            <w:r w:rsidRPr="799A9864">
              <w:rPr>
                <w:b/>
                <w:bCs/>
                <w:sz w:val="20"/>
                <w:szCs w:val="20"/>
                <w:u w:val="single"/>
              </w:rPr>
              <w:t xml:space="preserve">dział w </w:t>
            </w:r>
            <w:r w:rsidR="18C32A99" w:rsidRPr="799A9864">
              <w:rPr>
                <w:b/>
                <w:bCs/>
                <w:sz w:val="20"/>
                <w:szCs w:val="20"/>
                <w:u w:val="single"/>
              </w:rPr>
              <w:t>P</w:t>
            </w:r>
            <w:r w:rsidRPr="799A9864">
              <w:rPr>
                <w:b/>
                <w:bCs/>
                <w:sz w:val="20"/>
                <w:szCs w:val="20"/>
                <w:u w:val="single"/>
              </w:rPr>
              <w:t>rzychodzie z Komercjalizacji Wyników Prac B+R</w:t>
            </w:r>
            <w:r w:rsidR="18C32A99" w:rsidRPr="799A9864">
              <w:rPr>
                <w:b/>
                <w:bCs/>
                <w:sz w:val="20"/>
                <w:szCs w:val="20"/>
                <w:u w:val="single"/>
              </w:rPr>
              <w:t xml:space="preserve"> U</w:t>
            </w:r>
            <w:r w:rsidR="18C32A99" w:rsidRPr="799A9864">
              <w:rPr>
                <w:b/>
                <w:bCs/>
                <w:sz w:val="20"/>
                <w:szCs w:val="20"/>
                <w:u w:val="single"/>
                <w:vertAlign w:val="subscript"/>
              </w:rPr>
              <w:t>DBR</w:t>
            </w:r>
            <w:r w:rsidRPr="799A9864">
              <w:rPr>
                <w:b/>
                <w:bCs/>
                <w:sz w:val="20"/>
                <w:szCs w:val="20"/>
                <w:u w:val="single"/>
              </w:rPr>
              <w:t xml:space="preserve">. </w:t>
            </w:r>
          </w:p>
          <w:p w14:paraId="2AB29637" w14:textId="414166E6" w:rsidR="00E52ECF" w:rsidRDefault="18C32A99" w:rsidP="00BD59F0">
            <w:pPr>
              <w:jc w:val="both"/>
              <w:rPr>
                <w:sz w:val="20"/>
                <w:szCs w:val="20"/>
              </w:rPr>
            </w:pPr>
            <w:r w:rsidRPr="26DD0976">
              <w:rPr>
                <w:sz w:val="20"/>
                <w:szCs w:val="20"/>
              </w:rPr>
              <w:t xml:space="preserve">Wnioskodawca wpisuje oferowany NCBR dodatkowy Udział w Przychodzie z Komercjalizacji Wyników Prac B+R </w:t>
            </w:r>
            <w:r w:rsidRPr="26DD0976">
              <w:rPr>
                <w:b/>
                <w:bCs/>
                <w:sz w:val="20"/>
                <w:szCs w:val="20"/>
                <w:u w:val="single"/>
              </w:rPr>
              <w:t>U</w:t>
            </w:r>
            <w:r w:rsidRPr="26DD0976">
              <w:rPr>
                <w:b/>
                <w:bCs/>
                <w:sz w:val="20"/>
                <w:szCs w:val="20"/>
                <w:u w:val="single"/>
                <w:vertAlign w:val="subscript"/>
              </w:rPr>
              <w:t>DBR</w:t>
            </w:r>
            <w:r w:rsidRPr="26DD0976">
              <w:rPr>
                <w:b/>
                <w:bCs/>
                <w:sz w:val="20"/>
                <w:szCs w:val="20"/>
                <w:u w:val="single"/>
              </w:rPr>
              <w:t xml:space="preserve"> </w:t>
            </w:r>
            <w:r w:rsidRPr="26DD0976">
              <w:rPr>
                <w:sz w:val="20"/>
                <w:szCs w:val="20"/>
              </w:rPr>
              <w:t>w</w:t>
            </w:r>
            <w:r w:rsidR="00E52ECF" w:rsidRPr="26DD0976">
              <w:rPr>
                <w:sz w:val="20"/>
                <w:szCs w:val="20"/>
              </w:rPr>
              <w:t xml:space="preserve"> kolumnie „</w:t>
            </w:r>
            <w:r w:rsidR="00E52ECF" w:rsidRPr="26DD0976">
              <w:rPr>
                <w:i/>
                <w:iCs/>
                <w:sz w:val="20"/>
                <w:szCs w:val="20"/>
              </w:rPr>
              <w:t>Deklarowana wartość</w:t>
            </w:r>
            <w:r w:rsidR="00B23E76">
              <w:rPr>
                <w:sz w:val="20"/>
                <w:szCs w:val="20"/>
              </w:rPr>
              <w:t>”</w:t>
            </w:r>
            <w:r w:rsidR="00E52ECF" w:rsidRPr="26DD0976">
              <w:rPr>
                <w:sz w:val="20"/>
                <w:szCs w:val="20"/>
              </w:rPr>
              <w:t>.</w:t>
            </w:r>
          </w:p>
          <w:p w14:paraId="20397EF8" w14:textId="77777777" w:rsidR="00E52ECF" w:rsidRPr="00BA7DF8" w:rsidRDefault="00E52ECF" w:rsidP="00BD59F0">
            <w:pPr>
              <w:jc w:val="both"/>
              <w:rPr>
                <w:sz w:val="20"/>
                <w:szCs w:val="20"/>
              </w:rPr>
            </w:pPr>
          </w:p>
        </w:tc>
      </w:tr>
      <w:tr w:rsidR="00E52ECF" w:rsidRPr="00384B67" w:rsidDel="004278AA" w14:paraId="61384016" w14:textId="77777777" w:rsidTr="003633B5">
        <w:trPr>
          <w:cantSplit/>
          <w:trHeight w:val="1134"/>
          <w:jc w:val="center"/>
        </w:trPr>
        <w:tc>
          <w:tcPr>
            <w:tcW w:w="1418" w:type="dxa"/>
            <w:shd w:val="clear" w:color="auto" w:fill="C5E0B3" w:themeFill="accent6" w:themeFillTint="66"/>
            <w:vAlign w:val="center"/>
          </w:tcPr>
          <w:p w14:paraId="2671101B" w14:textId="74CF52B6" w:rsidR="00E52ECF" w:rsidRPr="008A7255" w:rsidDel="0032641A" w:rsidRDefault="003633B5" w:rsidP="00BD59F0">
            <w:pPr>
              <w:rPr>
                <w:rFonts w:cstheme="minorHAnsi"/>
                <w:sz w:val="20"/>
                <w:szCs w:val="20"/>
              </w:rPr>
            </w:pPr>
            <w:r w:rsidRPr="003633B5">
              <w:rPr>
                <w:rFonts w:cstheme="minorHAnsi"/>
                <w:b/>
                <w:sz w:val="18"/>
                <w:szCs w:val="20"/>
              </w:rPr>
              <w:t>Nr Wymagania Konkursowego</w:t>
            </w:r>
            <w:r w:rsidRPr="008A7255" w:rsidDel="003633B5"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5A83AADB" w14:textId="3A7B7AB9" w:rsidR="00E52ECF" w:rsidRPr="00292CA0" w:rsidRDefault="00E52ECF" w:rsidP="799A9864">
            <w:pPr>
              <w:rPr>
                <w:b/>
                <w:bCs/>
                <w:sz w:val="20"/>
                <w:szCs w:val="20"/>
              </w:rPr>
            </w:pPr>
            <w:r w:rsidRPr="799A9864">
              <w:rPr>
                <w:b/>
                <w:bCs/>
                <w:sz w:val="20"/>
                <w:szCs w:val="20"/>
              </w:rPr>
              <w:t xml:space="preserve">Nazwa </w:t>
            </w:r>
            <w:r w:rsidR="5FBA638B" w:rsidRPr="799A9864">
              <w:rPr>
                <w:b/>
                <w:bCs/>
                <w:sz w:val="20"/>
                <w:szCs w:val="20"/>
              </w:rPr>
              <w:t>W</w:t>
            </w:r>
            <w:r w:rsidRPr="799A9864">
              <w:rPr>
                <w:b/>
                <w:bCs/>
                <w:sz w:val="20"/>
                <w:szCs w:val="20"/>
              </w:rPr>
              <w:t xml:space="preserve">ymagania </w:t>
            </w:r>
            <w:r w:rsidR="67456137" w:rsidRPr="799A9864">
              <w:rPr>
                <w:b/>
                <w:bCs/>
                <w:sz w:val="20"/>
                <w:szCs w:val="20"/>
              </w:rPr>
              <w:t>K</w:t>
            </w:r>
            <w:r w:rsidRPr="799A9864">
              <w:rPr>
                <w:b/>
                <w:bCs/>
                <w:sz w:val="20"/>
                <w:szCs w:val="20"/>
              </w:rPr>
              <w:t>onkursowego</w:t>
            </w:r>
          </w:p>
        </w:tc>
        <w:tc>
          <w:tcPr>
            <w:tcW w:w="1701" w:type="dxa"/>
            <w:shd w:val="clear" w:color="auto" w:fill="C5E0B3" w:themeFill="accent6" w:themeFillTint="66"/>
            <w:vAlign w:val="center"/>
          </w:tcPr>
          <w:p w14:paraId="083E859A" w14:textId="77777777" w:rsidR="00E52ECF" w:rsidRDefault="00E52ECF" w:rsidP="00BD59F0">
            <w:pPr>
              <w:pStyle w:val="Akapitzlist"/>
              <w:spacing w:before="60" w:after="60"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1560" w:type="dxa"/>
            <w:shd w:val="clear" w:color="auto" w:fill="C5E0B3" w:themeFill="accent6" w:themeFillTint="66"/>
            <w:vAlign w:val="center"/>
          </w:tcPr>
          <w:p w14:paraId="619829F4" w14:textId="77777777" w:rsidR="00E52ECF" w:rsidRDefault="00E52ECF" w:rsidP="00BD59F0">
            <w:pPr>
              <w:pStyle w:val="Akapitzlist"/>
              <w:spacing w:before="60" w:after="60" w:line="276" w:lineRule="auto"/>
              <w:ind w:left="0"/>
              <w:contextualSpacing w:val="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2976" w:type="dxa"/>
            <w:shd w:val="clear" w:color="auto" w:fill="C5E0B3" w:themeFill="accent6" w:themeFillTint="66"/>
            <w:vAlign w:val="center"/>
          </w:tcPr>
          <w:p w14:paraId="258E5AA5" w14:textId="77777777" w:rsidR="00E52ECF" w:rsidRPr="00384B67" w:rsidDel="004278AA" w:rsidRDefault="00E52ECF" w:rsidP="00BD59F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E52ECF" w:rsidRPr="00384B67" w:rsidDel="004278AA" w14:paraId="79C34D09" w14:textId="77777777" w:rsidTr="003633B5">
        <w:trPr>
          <w:cantSplit/>
          <w:trHeight w:val="70"/>
          <w:jc w:val="center"/>
        </w:trPr>
        <w:tc>
          <w:tcPr>
            <w:tcW w:w="1418" w:type="dxa"/>
            <w:shd w:val="clear" w:color="auto" w:fill="E2EFD9" w:themeFill="accent6" w:themeFillTint="33"/>
            <w:vAlign w:val="center"/>
          </w:tcPr>
          <w:p w14:paraId="45FF6528" w14:textId="32940F3B" w:rsidR="00E52ECF" w:rsidRPr="009C0B86" w:rsidRDefault="00E52ECF" w:rsidP="00F95D14">
            <w:pPr>
              <w:pStyle w:val="Akapitzlist"/>
              <w:numPr>
                <w:ilvl w:val="1"/>
                <w:numId w:val="6"/>
              </w:num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E2EFD9" w:themeFill="accent6" w:themeFillTint="33"/>
            <w:vAlign w:val="center"/>
          </w:tcPr>
          <w:p w14:paraId="71D88F36" w14:textId="2D96C5A2" w:rsidR="00E52ECF" w:rsidRPr="00C73907" w:rsidRDefault="00E52ECF" w:rsidP="00BD59F0">
            <w:pPr>
              <w:rPr>
                <w:rFonts w:cstheme="minorHAnsi"/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 xml:space="preserve">Przychód z </w:t>
            </w:r>
            <w:r w:rsidR="00DF4F98">
              <w:rPr>
                <w:b/>
                <w:sz w:val="20"/>
                <w:szCs w:val="20"/>
              </w:rPr>
              <w:t>k</w:t>
            </w:r>
            <w:r w:rsidRPr="0059530F">
              <w:rPr>
                <w:b/>
                <w:sz w:val="20"/>
                <w:szCs w:val="20"/>
              </w:rPr>
              <w:t>omercjalizacji Wyników Prac B+R</w:t>
            </w:r>
          </w:p>
        </w:tc>
        <w:tc>
          <w:tcPr>
            <w:tcW w:w="1701" w:type="dxa"/>
            <w:vAlign w:val="center"/>
          </w:tcPr>
          <w:p w14:paraId="1BFB0919" w14:textId="71D99B1E" w:rsidR="00E52ECF" w:rsidRPr="008A7255" w:rsidDel="004278AA" w:rsidRDefault="00E52ECF" w:rsidP="799A98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E2EFD9" w:themeFill="accent6" w:themeFillTint="33"/>
            <w:vAlign w:val="center"/>
          </w:tcPr>
          <w:p w14:paraId="0898CEF0" w14:textId="3D66EBE1" w:rsidR="00E52ECF" w:rsidRPr="00357088" w:rsidDel="004278AA" w:rsidRDefault="00E52ECF" w:rsidP="799A9864">
            <w:pPr>
              <w:pStyle w:val="Akapitzlist"/>
              <w:spacing w:before="60" w:after="60" w:line="276" w:lineRule="auto"/>
              <w:ind w:left="0"/>
              <w:contextualSpacing w:val="0"/>
              <w:jc w:val="center"/>
              <w:rPr>
                <w:sz w:val="20"/>
                <w:szCs w:val="20"/>
              </w:rPr>
            </w:pPr>
            <w:r w:rsidRPr="799A9864">
              <w:rPr>
                <w:sz w:val="20"/>
                <w:szCs w:val="20"/>
              </w:rPr>
              <w:t>[%]</w:t>
            </w:r>
          </w:p>
        </w:tc>
        <w:tc>
          <w:tcPr>
            <w:tcW w:w="2976" w:type="dxa"/>
          </w:tcPr>
          <w:p w14:paraId="69479245" w14:textId="77777777" w:rsidR="00E52ECF" w:rsidRPr="008A7255" w:rsidDel="004278AA" w:rsidRDefault="00E52ECF" w:rsidP="00BD59F0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14:paraId="56B965F1" w14:textId="77777777" w:rsidR="00693FF1" w:rsidRDefault="00693FF1" w:rsidP="799A9864">
      <w:pPr>
        <w:rPr>
          <w:i/>
          <w:iCs/>
          <w:color w:val="44546A" w:themeColor="text2"/>
          <w:sz w:val="18"/>
          <w:szCs w:val="18"/>
        </w:rPr>
      </w:pPr>
    </w:p>
    <w:p w14:paraId="50B4588C" w14:textId="3E75EB98" w:rsidR="00E52ECF" w:rsidRPr="00DF4F98" w:rsidRDefault="00DF4F98" w:rsidP="799A9864">
      <w:pPr>
        <w:rPr>
          <w:i/>
          <w:iCs/>
          <w:color w:val="44546A" w:themeColor="text2"/>
          <w:sz w:val="18"/>
          <w:szCs w:val="18"/>
        </w:rPr>
      </w:pPr>
      <w:r w:rsidRPr="799A9864">
        <w:rPr>
          <w:i/>
          <w:iCs/>
          <w:color w:val="44546A" w:themeColor="text2"/>
          <w:sz w:val="18"/>
          <w:szCs w:val="18"/>
        </w:rPr>
        <w:t>Tabela E.6 Wymaganie Konkursowe</w:t>
      </w:r>
      <w:r w:rsidR="00DC38CF">
        <w:rPr>
          <w:i/>
          <w:iCs/>
          <w:color w:val="44546A" w:themeColor="text2"/>
          <w:sz w:val="18"/>
          <w:szCs w:val="18"/>
        </w:rPr>
        <w:t xml:space="preserve"> nr 7</w:t>
      </w:r>
      <w:r w:rsidR="003633B5">
        <w:rPr>
          <w:i/>
          <w:iCs/>
          <w:color w:val="44546A" w:themeColor="text2"/>
          <w:sz w:val="18"/>
          <w:szCs w:val="18"/>
        </w:rPr>
        <w:t>.6</w:t>
      </w:r>
      <w:r w:rsidRPr="799A9864">
        <w:rPr>
          <w:i/>
          <w:iCs/>
          <w:color w:val="44546A" w:themeColor="text2"/>
          <w:sz w:val="18"/>
          <w:szCs w:val="18"/>
        </w:rPr>
        <w:t xml:space="preserve"> - Przychód z komercjalizacji Technologii Zależnych</w:t>
      </w:r>
      <w:r w:rsidR="00E62A9C" w:rsidRPr="799A9864">
        <w:rPr>
          <w:i/>
          <w:iCs/>
          <w:color w:val="44546A" w:themeColor="text2"/>
          <w:sz w:val="18"/>
          <w:szCs w:val="18"/>
        </w:rPr>
        <w:t xml:space="preserve"> – Strumień „System”</w:t>
      </w:r>
    </w:p>
    <w:tbl>
      <w:tblPr>
        <w:tblStyle w:val="Tabela-Siatka"/>
        <w:tblW w:w="9781" w:type="dxa"/>
        <w:jc w:val="center"/>
        <w:tblLayout w:type="fixed"/>
        <w:tblLook w:val="04A0" w:firstRow="1" w:lastRow="0" w:firstColumn="1" w:lastColumn="0" w:noHBand="0" w:noVBand="1"/>
      </w:tblPr>
      <w:tblGrid>
        <w:gridCol w:w="1418"/>
        <w:gridCol w:w="2126"/>
        <w:gridCol w:w="1701"/>
        <w:gridCol w:w="1560"/>
        <w:gridCol w:w="2976"/>
      </w:tblGrid>
      <w:tr w:rsidR="00DF4F98" w:rsidRPr="00384B67" w:rsidDel="004278AA" w14:paraId="37F5DCD2" w14:textId="77777777" w:rsidTr="003633B5">
        <w:trPr>
          <w:cantSplit/>
          <w:trHeight w:val="686"/>
          <w:jc w:val="center"/>
        </w:trPr>
        <w:tc>
          <w:tcPr>
            <w:tcW w:w="9781" w:type="dxa"/>
            <w:gridSpan w:val="5"/>
            <w:shd w:val="clear" w:color="auto" w:fill="A8D08D" w:themeFill="accent6" w:themeFillTint="99"/>
            <w:vAlign w:val="center"/>
          </w:tcPr>
          <w:p w14:paraId="59233D5C" w14:textId="715216B0" w:rsidR="00DF4F98" w:rsidRPr="008A7255" w:rsidRDefault="00DF4F98" w:rsidP="00BE5CF0">
            <w:pPr>
              <w:jc w:val="center"/>
              <w:rPr>
                <w:sz w:val="20"/>
                <w:szCs w:val="20"/>
              </w:rPr>
            </w:pPr>
            <w:r w:rsidRPr="00DF4F98">
              <w:rPr>
                <w:rFonts w:cstheme="minorHAnsi"/>
                <w:b/>
                <w:sz w:val="20"/>
                <w:szCs w:val="20"/>
              </w:rPr>
              <w:t>Przychód z komercjalizacji Technologii Zależnych</w:t>
            </w:r>
          </w:p>
        </w:tc>
      </w:tr>
      <w:tr w:rsidR="00DF4F98" w:rsidRPr="00384B67" w:rsidDel="004278AA" w14:paraId="4DA8CDDF" w14:textId="77777777" w:rsidTr="003633B5">
        <w:trPr>
          <w:cantSplit/>
          <w:trHeight w:val="1134"/>
          <w:jc w:val="center"/>
        </w:trPr>
        <w:tc>
          <w:tcPr>
            <w:tcW w:w="9781" w:type="dxa"/>
            <w:gridSpan w:val="5"/>
            <w:shd w:val="clear" w:color="auto" w:fill="C5E0B3" w:themeFill="accent6" w:themeFillTint="66"/>
            <w:vAlign w:val="center"/>
          </w:tcPr>
          <w:p w14:paraId="785D0F08" w14:textId="13C4F838" w:rsidR="004F661A" w:rsidRDefault="00DF4F98" w:rsidP="00BE5CF0">
            <w:pPr>
              <w:jc w:val="both"/>
              <w:rPr>
                <w:sz w:val="20"/>
                <w:szCs w:val="20"/>
              </w:rPr>
            </w:pPr>
            <w:r w:rsidRPr="799A9864">
              <w:rPr>
                <w:sz w:val="20"/>
                <w:szCs w:val="20"/>
              </w:rPr>
              <w:t xml:space="preserve">W ramach wymagania </w:t>
            </w:r>
            <w:r w:rsidRPr="799A9864">
              <w:rPr>
                <w:sz w:val="20"/>
                <w:szCs w:val="20"/>
                <w:u w:val="single"/>
              </w:rPr>
              <w:t xml:space="preserve">Przychód z komercjalizacji Technologii Zależnych </w:t>
            </w:r>
            <w:r w:rsidRPr="799A9864">
              <w:rPr>
                <w:sz w:val="20"/>
                <w:szCs w:val="20"/>
              </w:rPr>
              <w:t xml:space="preserve">ocenie zgodnie z metodologią określoną w Załączniku nr 5 do Regulaminu podlegać będzie oferowany NCBR przez Wnioskodawcę </w:t>
            </w:r>
            <w:r w:rsidR="18C32A99" w:rsidRPr="799A9864">
              <w:rPr>
                <w:b/>
                <w:bCs/>
                <w:sz w:val="20"/>
                <w:szCs w:val="20"/>
                <w:u w:val="single"/>
              </w:rPr>
              <w:t>dodatkowy U</w:t>
            </w:r>
            <w:r w:rsidRPr="799A9864">
              <w:rPr>
                <w:b/>
                <w:bCs/>
                <w:sz w:val="20"/>
                <w:szCs w:val="20"/>
                <w:u w:val="single"/>
              </w:rPr>
              <w:t xml:space="preserve">dział w </w:t>
            </w:r>
            <w:r w:rsidR="18C32A99" w:rsidRPr="799A9864">
              <w:rPr>
                <w:b/>
                <w:bCs/>
                <w:sz w:val="20"/>
                <w:szCs w:val="20"/>
                <w:u w:val="single"/>
              </w:rPr>
              <w:t>P</w:t>
            </w:r>
            <w:r w:rsidRPr="799A9864">
              <w:rPr>
                <w:b/>
                <w:bCs/>
                <w:sz w:val="20"/>
                <w:szCs w:val="20"/>
                <w:u w:val="single"/>
              </w:rPr>
              <w:t>rzychodzie z komercjalizacji Technologii Zależnych</w:t>
            </w:r>
            <w:r w:rsidR="18C32A99" w:rsidRPr="799A9864">
              <w:rPr>
                <w:sz w:val="20"/>
                <w:szCs w:val="20"/>
              </w:rPr>
              <w:t xml:space="preserve"> </w:t>
            </w:r>
            <w:r w:rsidR="18C32A99" w:rsidRPr="799A9864">
              <w:rPr>
                <w:b/>
                <w:bCs/>
                <w:sz w:val="20"/>
                <w:szCs w:val="20"/>
                <w:u w:val="single"/>
              </w:rPr>
              <w:t>U</w:t>
            </w:r>
            <w:r w:rsidR="18C32A99" w:rsidRPr="799A9864">
              <w:rPr>
                <w:b/>
                <w:bCs/>
                <w:sz w:val="20"/>
                <w:szCs w:val="20"/>
                <w:u w:val="single"/>
                <w:vertAlign w:val="subscript"/>
              </w:rPr>
              <w:t>DTZ</w:t>
            </w:r>
            <w:r w:rsidRPr="799A9864">
              <w:rPr>
                <w:sz w:val="20"/>
                <w:szCs w:val="20"/>
              </w:rPr>
              <w:t xml:space="preserve">. </w:t>
            </w:r>
          </w:p>
          <w:p w14:paraId="6E253B6E" w14:textId="721A8853" w:rsidR="00DF4F98" w:rsidRDefault="00DF4F98" w:rsidP="00BE5CF0">
            <w:pPr>
              <w:jc w:val="both"/>
              <w:rPr>
                <w:sz w:val="20"/>
                <w:szCs w:val="20"/>
              </w:rPr>
            </w:pPr>
            <w:r w:rsidRPr="26DD0976">
              <w:rPr>
                <w:sz w:val="20"/>
                <w:szCs w:val="20"/>
              </w:rPr>
              <w:t>W</w:t>
            </w:r>
            <w:r w:rsidR="18C32A99" w:rsidRPr="26DD0976">
              <w:rPr>
                <w:sz w:val="20"/>
                <w:szCs w:val="20"/>
              </w:rPr>
              <w:t>nioskodawca</w:t>
            </w:r>
            <w:r w:rsidRPr="26DD0976">
              <w:rPr>
                <w:sz w:val="20"/>
                <w:szCs w:val="20"/>
              </w:rPr>
              <w:t xml:space="preserve"> </w:t>
            </w:r>
            <w:r w:rsidR="18C32A99" w:rsidRPr="26DD0976">
              <w:rPr>
                <w:sz w:val="20"/>
                <w:szCs w:val="20"/>
              </w:rPr>
              <w:t xml:space="preserve">wpisuje oferowany NCBR dodatkowy Udział w Przychodzie z Komercjalizacji Technologii Zależnych w </w:t>
            </w:r>
            <w:r w:rsidRPr="26DD0976">
              <w:rPr>
                <w:sz w:val="20"/>
                <w:szCs w:val="20"/>
              </w:rPr>
              <w:t>kolumnie „</w:t>
            </w:r>
            <w:r w:rsidRPr="26DD0976">
              <w:rPr>
                <w:i/>
                <w:iCs/>
                <w:sz w:val="20"/>
                <w:szCs w:val="20"/>
              </w:rPr>
              <w:t>Deklarowana wartość</w:t>
            </w:r>
            <w:r w:rsidRPr="26DD0976">
              <w:rPr>
                <w:sz w:val="20"/>
                <w:szCs w:val="20"/>
              </w:rPr>
              <w:t>”.</w:t>
            </w:r>
          </w:p>
          <w:p w14:paraId="2565CE51" w14:textId="77777777" w:rsidR="00DF4F98" w:rsidRPr="00BA7DF8" w:rsidRDefault="00DF4F98" w:rsidP="00BE5CF0">
            <w:pPr>
              <w:jc w:val="both"/>
              <w:rPr>
                <w:sz w:val="20"/>
                <w:szCs w:val="20"/>
              </w:rPr>
            </w:pPr>
          </w:p>
        </w:tc>
      </w:tr>
      <w:tr w:rsidR="00DF4F98" w:rsidRPr="00384B67" w:rsidDel="004278AA" w14:paraId="4174DEC4" w14:textId="77777777" w:rsidTr="003633B5">
        <w:trPr>
          <w:cantSplit/>
          <w:trHeight w:val="1134"/>
          <w:jc w:val="center"/>
        </w:trPr>
        <w:tc>
          <w:tcPr>
            <w:tcW w:w="1418" w:type="dxa"/>
            <w:shd w:val="clear" w:color="auto" w:fill="C5E0B3" w:themeFill="accent6" w:themeFillTint="66"/>
            <w:vAlign w:val="center"/>
          </w:tcPr>
          <w:p w14:paraId="5FEEB2AF" w14:textId="6C3C9333" w:rsidR="00DF4F98" w:rsidRPr="008A7255" w:rsidDel="0032641A" w:rsidRDefault="003633B5" w:rsidP="00BE5CF0">
            <w:pPr>
              <w:rPr>
                <w:rFonts w:cstheme="minorHAnsi"/>
                <w:sz w:val="20"/>
                <w:szCs w:val="20"/>
              </w:rPr>
            </w:pPr>
            <w:r w:rsidRPr="003633B5">
              <w:rPr>
                <w:rFonts w:cstheme="minorHAnsi"/>
                <w:b/>
                <w:sz w:val="18"/>
                <w:szCs w:val="20"/>
              </w:rPr>
              <w:t>Nr Wymagania Konkursowego</w:t>
            </w:r>
            <w:r w:rsidRPr="008A7255" w:rsidDel="003633B5"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6349D923" w14:textId="5ADCB5E4" w:rsidR="00DF4F98" w:rsidRPr="00292CA0" w:rsidRDefault="00DF4F98" w:rsidP="799A9864">
            <w:pPr>
              <w:rPr>
                <w:b/>
                <w:bCs/>
                <w:sz w:val="20"/>
                <w:szCs w:val="20"/>
              </w:rPr>
            </w:pPr>
            <w:r w:rsidRPr="799A9864">
              <w:rPr>
                <w:b/>
                <w:bCs/>
                <w:sz w:val="20"/>
                <w:szCs w:val="20"/>
              </w:rPr>
              <w:t xml:space="preserve">Nazwa </w:t>
            </w:r>
            <w:r w:rsidR="67456137" w:rsidRPr="799A9864">
              <w:rPr>
                <w:b/>
                <w:bCs/>
                <w:sz w:val="20"/>
                <w:szCs w:val="20"/>
              </w:rPr>
              <w:t>W</w:t>
            </w:r>
            <w:r w:rsidRPr="799A9864">
              <w:rPr>
                <w:b/>
                <w:bCs/>
                <w:sz w:val="20"/>
                <w:szCs w:val="20"/>
              </w:rPr>
              <w:t xml:space="preserve">ymagania </w:t>
            </w:r>
            <w:r w:rsidR="67456137" w:rsidRPr="799A9864">
              <w:rPr>
                <w:b/>
                <w:bCs/>
                <w:sz w:val="20"/>
                <w:szCs w:val="20"/>
              </w:rPr>
              <w:t>K</w:t>
            </w:r>
            <w:r w:rsidRPr="799A9864">
              <w:rPr>
                <w:b/>
                <w:bCs/>
                <w:sz w:val="20"/>
                <w:szCs w:val="20"/>
              </w:rPr>
              <w:t>onkursowego</w:t>
            </w:r>
          </w:p>
        </w:tc>
        <w:tc>
          <w:tcPr>
            <w:tcW w:w="1701" w:type="dxa"/>
            <w:shd w:val="clear" w:color="auto" w:fill="C5E0B3" w:themeFill="accent6" w:themeFillTint="66"/>
            <w:vAlign w:val="center"/>
          </w:tcPr>
          <w:p w14:paraId="231BED55" w14:textId="77777777" w:rsidR="00DF4F98" w:rsidRDefault="00DF4F98" w:rsidP="00BE5CF0">
            <w:pPr>
              <w:pStyle w:val="Akapitzlist"/>
              <w:spacing w:before="60" w:after="60"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1560" w:type="dxa"/>
            <w:shd w:val="clear" w:color="auto" w:fill="C5E0B3" w:themeFill="accent6" w:themeFillTint="66"/>
            <w:vAlign w:val="center"/>
          </w:tcPr>
          <w:p w14:paraId="016C92A6" w14:textId="77777777" w:rsidR="00DF4F98" w:rsidRDefault="00DF4F98" w:rsidP="00BE5CF0">
            <w:pPr>
              <w:pStyle w:val="Akapitzlist"/>
              <w:spacing w:before="60" w:after="60" w:line="276" w:lineRule="auto"/>
              <w:ind w:left="0"/>
              <w:contextualSpacing w:val="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2976" w:type="dxa"/>
            <w:shd w:val="clear" w:color="auto" w:fill="C5E0B3" w:themeFill="accent6" w:themeFillTint="66"/>
            <w:vAlign w:val="center"/>
          </w:tcPr>
          <w:p w14:paraId="3D42A9B2" w14:textId="77777777" w:rsidR="00DF4F98" w:rsidRPr="00384B67" w:rsidDel="004278AA" w:rsidRDefault="00DF4F98" w:rsidP="00BE5CF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DF4F98" w:rsidRPr="00384B67" w:rsidDel="004278AA" w14:paraId="3EF23A59" w14:textId="77777777" w:rsidTr="003633B5">
        <w:trPr>
          <w:cantSplit/>
          <w:trHeight w:val="70"/>
          <w:jc w:val="center"/>
        </w:trPr>
        <w:tc>
          <w:tcPr>
            <w:tcW w:w="1418" w:type="dxa"/>
            <w:shd w:val="clear" w:color="auto" w:fill="E2EFD9" w:themeFill="accent6" w:themeFillTint="33"/>
            <w:vAlign w:val="center"/>
          </w:tcPr>
          <w:p w14:paraId="3B92E6FC" w14:textId="3AE9BEAC" w:rsidR="00DF4F98" w:rsidRPr="009C0B86" w:rsidRDefault="00DF4F98" w:rsidP="00F95D14">
            <w:pPr>
              <w:pStyle w:val="Akapitzlist"/>
              <w:numPr>
                <w:ilvl w:val="1"/>
                <w:numId w:val="6"/>
              </w:num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E2EFD9" w:themeFill="accent6" w:themeFillTint="33"/>
            <w:vAlign w:val="center"/>
          </w:tcPr>
          <w:p w14:paraId="0DB42CF6" w14:textId="740F4485" w:rsidR="00DF4F98" w:rsidRPr="00C73907" w:rsidRDefault="00DF4F98" w:rsidP="00BE5CF0">
            <w:pPr>
              <w:rPr>
                <w:rFonts w:cstheme="minorHAnsi"/>
                <w:b/>
                <w:sz w:val="20"/>
                <w:szCs w:val="20"/>
              </w:rPr>
            </w:pPr>
            <w:r w:rsidRPr="00DF4F98">
              <w:rPr>
                <w:b/>
                <w:sz w:val="20"/>
                <w:szCs w:val="20"/>
              </w:rPr>
              <w:t>Przychód z komercjalizacji Technologii Zależnych</w:t>
            </w:r>
          </w:p>
        </w:tc>
        <w:tc>
          <w:tcPr>
            <w:tcW w:w="1701" w:type="dxa"/>
            <w:vAlign w:val="center"/>
          </w:tcPr>
          <w:p w14:paraId="542DA3EC" w14:textId="2CEDDF81" w:rsidR="00DF4F98" w:rsidRPr="008A7255" w:rsidDel="004278AA" w:rsidRDefault="00DF4F98" w:rsidP="799A98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E2EFD9" w:themeFill="accent6" w:themeFillTint="33"/>
            <w:vAlign w:val="center"/>
          </w:tcPr>
          <w:p w14:paraId="75F6644E" w14:textId="6C9056F2" w:rsidR="00DF4F98" w:rsidRPr="00357088" w:rsidDel="004278AA" w:rsidRDefault="00DF4F98" w:rsidP="799A9864">
            <w:pPr>
              <w:pStyle w:val="Akapitzlist"/>
              <w:spacing w:before="60" w:after="60" w:line="276" w:lineRule="auto"/>
              <w:ind w:left="0"/>
              <w:contextualSpacing w:val="0"/>
              <w:jc w:val="center"/>
              <w:rPr>
                <w:sz w:val="20"/>
                <w:szCs w:val="20"/>
              </w:rPr>
            </w:pPr>
            <w:r w:rsidRPr="799A9864">
              <w:rPr>
                <w:sz w:val="20"/>
                <w:szCs w:val="20"/>
              </w:rPr>
              <w:t>[%]</w:t>
            </w:r>
          </w:p>
        </w:tc>
        <w:tc>
          <w:tcPr>
            <w:tcW w:w="2976" w:type="dxa"/>
          </w:tcPr>
          <w:p w14:paraId="087300CC" w14:textId="77777777" w:rsidR="00DF4F98" w:rsidRPr="008A7255" w:rsidDel="004278AA" w:rsidRDefault="00DF4F98" w:rsidP="00BE5CF0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14:paraId="3886F7AE" w14:textId="77777777" w:rsidR="005D3A99" w:rsidRDefault="005D3A99" w:rsidP="00BA1B91">
      <w:pPr>
        <w:rPr>
          <w:i/>
          <w:iCs/>
          <w:color w:val="44546A" w:themeColor="text2"/>
          <w:sz w:val="18"/>
          <w:szCs w:val="18"/>
        </w:rPr>
      </w:pPr>
    </w:p>
    <w:p w14:paraId="079DA085" w14:textId="2886D10B" w:rsidR="00DE1624" w:rsidRPr="00BA1B91" w:rsidRDefault="00BA1B91" w:rsidP="799A9864">
      <w:pPr>
        <w:rPr>
          <w:i/>
          <w:iCs/>
          <w:color w:val="44546A" w:themeColor="text2"/>
          <w:sz w:val="18"/>
          <w:szCs w:val="18"/>
        </w:rPr>
      </w:pPr>
      <w:r w:rsidRPr="799A9864">
        <w:rPr>
          <w:i/>
          <w:iCs/>
          <w:color w:val="44546A" w:themeColor="text2"/>
          <w:sz w:val="18"/>
          <w:szCs w:val="18"/>
        </w:rPr>
        <w:t>Tabela E</w:t>
      </w:r>
      <w:r w:rsidR="00DF4F98" w:rsidRPr="799A9864">
        <w:rPr>
          <w:i/>
          <w:iCs/>
          <w:color w:val="44546A" w:themeColor="text2"/>
          <w:sz w:val="18"/>
          <w:szCs w:val="18"/>
        </w:rPr>
        <w:t>.7</w:t>
      </w:r>
      <w:r w:rsidRPr="799A9864">
        <w:rPr>
          <w:i/>
          <w:iCs/>
          <w:color w:val="44546A" w:themeColor="text2"/>
          <w:sz w:val="18"/>
          <w:szCs w:val="18"/>
        </w:rPr>
        <w:t xml:space="preserve"> Wymaganie Konkursowe</w:t>
      </w:r>
      <w:r w:rsidR="00DC38CF">
        <w:rPr>
          <w:i/>
          <w:iCs/>
          <w:color w:val="44546A" w:themeColor="text2"/>
          <w:sz w:val="18"/>
          <w:szCs w:val="18"/>
        </w:rPr>
        <w:t xml:space="preserve"> nr 7</w:t>
      </w:r>
      <w:r w:rsidR="003633B5">
        <w:rPr>
          <w:i/>
          <w:iCs/>
          <w:color w:val="44546A" w:themeColor="text2"/>
          <w:sz w:val="18"/>
          <w:szCs w:val="18"/>
        </w:rPr>
        <w:t>.7</w:t>
      </w:r>
      <w:r w:rsidRPr="799A9864">
        <w:rPr>
          <w:i/>
          <w:iCs/>
          <w:color w:val="44546A" w:themeColor="text2"/>
          <w:sz w:val="18"/>
          <w:szCs w:val="18"/>
        </w:rPr>
        <w:t xml:space="preserve"> </w:t>
      </w:r>
      <w:r w:rsidR="00DF4F98" w:rsidRPr="799A9864">
        <w:rPr>
          <w:i/>
          <w:iCs/>
          <w:color w:val="44546A" w:themeColor="text2"/>
          <w:sz w:val="18"/>
          <w:szCs w:val="18"/>
        </w:rPr>
        <w:t>–</w:t>
      </w:r>
      <w:r w:rsidRPr="799A9864">
        <w:rPr>
          <w:i/>
          <w:iCs/>
          <w:color w:val="44546A" w:themeColor="text2"/>
          <w:sz w:val="18"/>
          <w:szCs w:val="18"/>
        </w:rPr>
        <w:t xml:space="preserve"> </w:t>
      </w:r>
      <w:r w:rsidR="00DF4F98" w:rsidRPr="799A9864">
        <w:rPr>
          <w:i/>
          <w:iCs/>
          <w:color w:val="44546A" w:themeColor="text2"/>
          <w:sz w:val="18"/>
          <w:szCs w:val="18"/>
        </w:rPr>
        <w:t>Cena za realizację</w:t>
      </w:r>
      <w:r w:rsidRPr="799A9864">
        <w:rPr>
          <w:i/>
          <w:iCs/>
          <w:color w:val="44546A" w:themeColor="text2"/>
          <w:sz w:val="18"/>
          <w:szCs w:val="18"/>
        </w:rPr>
        <w:t xml:space="preserve"> Etapu I</w:t>
      </w:r>
      <w:r w:rsidR="00E62A9C" w:rsidRPr="799A9864">
        <w:rPr>
          <w:i/>
          <w:iCs/>
          <w:color w:val="44546A" w:themeColor="text2"/>
          <w:sz w:val="18"/>
          <w:szCs w:val="18"/>
        </w:rPr>
        <w:t xml:space="preserve"> – Strumień „System”</w:t>
      </w:r>
    </w:p>
    <w:tbl>
      <w:tblPr>
        <w:tblStyle w:val="Tabela-Siatka"/>
        <w:tblW w:w="9781" w:type="dxa"/>
        <w:jc w:val="center"/>
        <w:tblLayout w:type="fixed"/>
        <w:tblLook w:val="04A0" w:firstRow="1" w:lastRow="0" w:firstColumn="1" w:lastColumn="0" w:noHBand="0" w:noVBand="1"/>
      </w:tblPr>
      <w:tblGrid>
        <w:gridCol w:w="1418"/>
        <w:gridCol w:w="2126"/>
        <w:gridCol w:w="2694"/>
        <w:gridCol w:w="1701"/>
        <w:gridCol w:w="1842"/>
      </w:tblGrid>
      <w:tr w:rsidR="00BA1B91" w:rsidRPr="00384B67" w:rsidDel="004278AA" w14:paraId="0C30421B" w14:textId="77777777" w:rsidTr="003633B5">
        <w:trPr>
          <w:cantSplit/>
          <w:trHeight w:val="1134"/>
          <w:jc w:val="center"/>
        </w:trPr>
        <w:tc>
          <w:tcPr>
            <w:tcW w:w="9781" w:type="dxa"/>
            <w:gridSpan w:val="5"/>
            <w:shd w:val="clear" w:color="auto" w:fill="A8D08D" w:themeFill="accent6" w:themeFillTint="99"/>
            <w:vAlign w:val="center"/>
          </w:tcPr>
          <w:p w14:paraId="3C4708FA" w14:textId="30C546B6" w:rsidR="00BA1B91" w:rsidRDefault="00DF4F98" w:rsidP="00BA1B91">
            <w:pPr>
              <w:jc w:val="center"/>
              <w:rPr>
                <w:i/>
                <w:color w:val="44546A" w:themeColor="text2"/>
                <w:sz w:val="18"/>
              </w:rPr>
            </w:pPr>
            <w:r>
              <w:rPr>
                <w:rFonts w:cstheme="minorHAnsi"/>
                <w:b/>
                <w:sz w:val="20"/>
                <w:szCs w:val="20"/>
              </w:rPr>
              <w:t>Cena za realizację</w:t>
            </w:r>
            <w:r w:rsidR="00BA1B91" w:rsidRPr="001940DC">
              <w:rPr>
                <w:rFonts w:cstheme="minorHAnsi"/>
                <w:b/>
                <w:sz w:val="20"/>
                <w:szCs w:val="20"/>
              </w:rPr>
              <w:t xml:space="preserve"> Etapu I</w:t>
            </w:r>
          </w:p>
        </w:tc>
      </w:tr>
      <w:tr w:rsidR="00BA1B91" w:rsidRPr="00384B67" w:rsidDel="004278AA" w14:paraId="7F489029" w14:textId="77777777" w:rsidTr="003633B5">
        <w:trPr>
          <w:cantSplit/>
          <w:trHeight w:val="1134"/>
          <w:jc w:val="center"/>
        </w:trPr>
        <w:tc>
          <w:tcPr>
            <w:tcW w:w="9781" w:type="dxa"/>
            <w:gridSpan w:val="5"/>
            <w:shd w:val="clear" w:color="auto" w:fill="C5E0B3" w:themeFill="accent6" w:themeFillTint="66"/>
            <w:vAlign w:val="center"/>
          </w:tcPr>
          <w:p w14:paraId="3264ACC6" w14:textId="77777777" w:rsidR="00BA1B91" w:rsidRDefault="00BA1B91" w:rsidP="00BA1B91">
            <w:pPr>
              <w:rPr>
                <w:i/>
                <w:color w:val="44546A" w:themeColor="text2"/>
                <w:sz w:val="18"/>
              </w:rPr>
            </w:pPr>
          </w:p>
          <w:p w14:paraId="5B44ECCA" w14:textId="617F4CB9" w:rsidR="00BA1B91" w:rsidRPr="00BA1B91" w:rsidRDefault="00BA1B91" w:rsidP="00BA1B91">
            <w:pPr>
              <w:jc w:val="both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26DD0976">
              <w:rPr>
                <w:sz w:val="20"/>
                <w:szCs w:val="20"/>
              </w:rPr>
              <w:t xml:space="preserve">W ramach </w:t>
            </w:r>
            <w:r w:rsidR="63E85D3C" w:rsidRPr="26DD0976">
              <w:rPr>
                <w:sz w:val="20"/>
                <w:szCs w:val="20"/>
              </w:rPr>
              <w:t>W</w:t>
            </w:r>
            <w:r w:rsidRPr="26DD0976">
              <w:rPr>
                <w:sz w:val="20"/>
                <w:szCs w:val="20"/>
              </w:rPr>
              <w:t>ymagania</w:t>
            </w:r>
            <w:r w:rsidR="4C297062" w:rsidRPr="26DD0976">
              <w:rPr>
                <w:sz w:val="20"/>
                <w:szCs w:val="20"/>
              </w:rPr>
              <w:t xml:space="preserve"> Konkursowego</w:t>
            </w:r>
            <w:r w:rsidRPr="26DD0976">
              <w:rPr>
                <w:sz w:val="20"/>
                <w:szCs w:val="20"/>
              </w:rPr>
              <w:t xml:space="preserve"> </w:t>
            </w:r>
            <w:r w:rsidR="00DF4F98" w:rsidRPr="26DD0976">
              <w:rPr>
                <w:sz w:val="20"/>
                <w:szCs w:val="20"/>
                <w:u w:val="single"/>
              </w:rPr>
              <w:t>Cena za realizację</w:t>
            </w:r>
            <w:r w:rsidRPr="26DD0976">
              <w:rPr>
                <w:sz w:val="20"/>
                <w:szCs w:val="20"/>
                <w:u w:val="single"/>
              </w:rPr>
              <w:t xml:space="preserve"> Etapu I</w:t>
            </w:r>
            <w:r w:rsidRPr="26DD0976">
              <w:rPr>
                <w:sz w:val="20"/>
                <w:szCs w:val="20"/>
              </w:rPr>
              <w:t xml:space="preserve"> ocenie zgodnie z metodologią określoną w Załączniku nr 5 do Regulaminu podlegać będzie oferowany NCBR przez Wnioskodawcę </w:t>
            </w:r>
            <w:r w:rsidR="00DF4F98" w:rsidRPr="26DD0976">
              <w:rPr>
                <w:sz w:val="20"/>
                <w:szCs w:val="20"/>
              </w:rPr>
              <w:t>Cena za realizację</w:t>
            </w:r>
            <w:r w:rsidRPr="26DD0976">
              <w:rPr>
                <w:sz w:val="20"/>
                <w:szCs w:val="20"/>
              </w:rPr>
              <w:t xml:space="preserve"> Etapu I. </w:t>
            </w:r>
            <w:r w:rsidRPr="26DD0976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Cena brutto nie może przekroczyć limitów wskazanych w Rozdziale X Regulaminu.</w:t>
            </w:r>
          </w:p>
          <w:p w14:paraId="7E3CD872" w14:textId="77777777" w:rsidR="00BA1B91" w:rsidRPr="00384B67" w:rsidRDefault="00BA1B91" w:rsidP="00BA1B9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BA1B91" w:rsidRPr="00384B67" w:rsidDel="004278AA" w14:paraId="2FD7E7AB" w14:textId="77777777" w:rsidTr="003633B5">
        <w:trPr>
          <w:cantSplit/>
          <w:trHeight w:val="1134"/>
          <w:jc w:val="center"/>
        </w:trPr>
        <w:tc>
          <w:tcPr>
            <w:tcW w:w="1418" w:type="dxa"/>
            <w:shd w:val="clear" w:color="auto" w:fill="C5E0B3" w:themeFill="accent6" w:themeFillTint="66"/>
            <w:vAlign w:val="center"/>
          </w:tcPr>
          <w:p w14:paraId="1DCF73C0" w14:textId="4E5AD515" w:rsidR="00BA1B91" w:rsidRPr="008A7255" w:rsidRDefault="003633B5" w:rsidP="00BA1B91">
            <w:pPr>
              <w:rPr>
                <w:rFonts w:cstheme="minorHAnsi"/>
                <w:sz w:val="20"/>
                <w:szCs w:val="20"/>
              </w:rPr>
            </w:pPr>
            <w:r w:rsidRPr="003633B5">
              <w:rPr>
                <w:rFonts w:cstheme="minorHAnsi"/>
                <w:b/>
                <w:sz w:val="18"/>
                <w:szCs w:val="20"/>
              </w:rPr>
              <w:t>Nr Wymagania Konkursowego</w:t>
            </w:r>
            <w:r w:rsidRPr="008A7255" w:rsidDel="003633B5"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3A985428" w14:textId="6D7B1A51" w:rsidR="00BA1B91" w:rsidRPr="00C73907" w:rsidDel="00DC1E78" w:rsidRDefault="00BA1B91" w:rsidP="799A9864">
            <w:pPr>
              <w:rPr>
                <w:b/>
                <w:bCs/>
                <w:sz w:val="20"/>
                <w:szCs w:val="20"/>
              </w:rPr>
            </w:pPr>
            <w:r w:rsidRPr="799A9864">
              <w:rPr>
                <w:b/>
                <w:bCs/>
                <w:sz w:val="20"/>
                <w:szCs w:val="20"/>
              </w:rPr>
              <w:t xml:space="preserve">Nazwa </w:t>
            </w:r>
            <w:r w:rsidR="67456137" w:rsidRPr="799A9864">
              <w:rPr>
                <w:b/>
                <w:bCs/>
                <w:sz w:val="20"/>
                <w:szCs w:val="20"/>
              </w:rPr>
              <w:t>W</w:t>
            </w:r>
            <w:r w:rsidRPr="799A9864">
              <w:rPr>
                <w:b/>
                <w:bCs/>
                <w:sz w:val="20"/>
                <w:szCs w:val="20"/>
              </w:rPr>
              <w:t xml:space="preserve">ymagania </w:t>
            </w:r>
            <w:r w:rsidR="67456137" w:rsidRPr="799A9864">
              <w:rPr>
                <w:b/>
                <w:bCs/>
                <w:sz w:val="20"/>
                <w:szCs w:val="20"/>
              </w:rPr>
              <w:t>K</w:t>
            </w:r>
            <w:r w:rsidRPr="799A9864">
              <w:rPr>
                <w:b/>
                <w:bCs/>
                <w:sz w:val="20"/>
                <w:szCs w:val="20"/>
              </w:rPr>
              <w:t>onkursowego</w:t>
            </w:r>
          </w:p>
        </w:tc>
        <w:tc>
          <w:tcPr>
            <w:tcW w:w="2694" w:type="dxa"/>
            <w:shd w:val="clear" w:color="auto" w:fill="C5E0B3" w:themeFill="accent6" w:themeFillTint="66"/>
            <w:vAlign w:val="center"/>
          </w:tcPr>
          <w:p w14:paraId="00E16058" w14:textId="77777777" w:rsidR="00BA1B91" w:rsidRPr="00384B67" w:rsidDel="004278AA" w:rsidRDefault="00BA1B91" w:rsidP="00BA1B9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1701" w:type="dxa"/>
            <w:shd w:val="clear" w:color="auto" w:fill="C5E0B3" w:themeFill="accent6" w:themeFillTint="66"/>
            <w:vAlign w:val="center"/>
          </w:tcPr>
          <w:p w14:paraId="6139D354" w14:textId="77777777" w:rsidR="00BA1B91" w:rsidRPr="00D228C1" w:rsidRDefault="00BA1B91" w:rsidP="00BA1B9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1842" w:type="dxa"/>
            <w:shd w:val="clear" w:color="auto" w:fill="C5E0B3" w:themeFill="accent6" w:themeFillTint="66"/>
            <w:vAlign w:val="center"/>
          </w:tcPr>
          <w:p w14:paraId="026D22AD" w14:textId="77777777" w:rsidR="00BA1B91" w:rsidRPr="00384B67" w:rsidDel="004278AA" w:rsidRDefault="00BA1B91" w:rsidP="00BA1B9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BA1B91" w:rsidRPr="00384B67" w:rsidDel="004278AA" w14:paraId="1CAD1DF5" w14:textId="77777777" w:rsidTr="003633B5">
        <w:trPr>
          <w:cantSplit/>
          <w:trHeight w:val="895"/>
          <w:jc w:val="center"/>
        </w:trPr>
        <w:tc>
          <w:tcPr>
            <w:tcW w:w="1418" w:type="dxa"/>
            <w:shd w:val="clear" w:color="auto" w:fill="E2EFD9" w:themeFill="accent6" w:themeFillTint="33"/>
            <w:vAlign w:val="center"/>
          </w:tcPr>
          <w:p w14:paraId="08DF5408" w14:textId="32FBB391" w:rsidR="00BA1B91" w:rsidRPr="009C0B86" w:rsidRDefault="00BA1B91" w:rsidP="00693FF1">
            <w:pPr>
              <w:pStyle w:val="Akapitzlist"/>
              <w:numPr>
                <w:ilvl w:val="1"/>
                <w:numId w:val="6"/>
              </w:num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E2EFD9" w:themeFill="accent6" w:themeFillTint="33"/>
            <w:vAlign w:val="center"/>
          </w:tcPr>
          <w:p w14:paraId="7AA77744" w14:textId="0572A98D" w:rsidR="00BA1B91" w:rsidRPr="00C73907" w:rsidRDefault="00DF4F98" w:rsidP="00BA1B91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Cena za realizację</w:t>
            </w:r>
            <w:r w:rsidR="00BA1B91">
              <w:rPr>
                <w:rFonts w:cstheme="minorHAnsi"/>
                <w:b/>
                <w:sz w:val="20"/>
                <w:szCs w:val="20"/>
              </w:rPr>
              <w:t xml:space="preserve"> Etapu I</w:t>
            </w:r>
          </w:p>
        </w:tc>
        <w:tc>
          <w:tcPr>
            <w:tcW w:w="2694" w:type="dxa"/>
            <w:vAlign w:val="center"/>
          </w:tcPr>
          <w:p w14:paraId="05976D09" w14:textId="77777777" w:rsidR="00BA1B91" w:rsidRPr="008A7255" w:rsidDel="004278AA" w:rsidRDefault="00BA1B91" w:rsidP="00BA1B91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2EFD9" w:themeFill="accent6" w:themeFillTint="33"/>
            <w:vAlign w:val="center"/>
          </w:tcPr>
          <w:p w14:paraId="1D3E932A" w14:textId="77777777" w:rsidR="00BA1B91" w:rsidRPr="00D228C1" w:rsidDel="004278AA" w:rsidRDefault="00BA1B91" w:rsidP="00BA1B9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228C1">
              <w:rPr>
                <w:rFonts w:cstheme="minorHAnsi"/>
                <w:sz w:val="20"/>
                <w:szCs w:val="20"/>
              </w:rPr>
              <w:t>[PLN brutto]</w:t>
            </w:r>
          </w:p>
        </w:tc>
        <w:tc>
          <w:tcPr>
            <w:tcW w:w="1842" w:type="dxa"/>
          </w:tcPr>
          <w:p w14:paraId="04A08223" w14:textId="77777777" w:rsidR="00BA1B91" w:rsidRPr="008A7255" w:rsidDel="004278AA" w:rsidRDefault="00BA1B91" w:rsidP="00BA1B91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14:paraId="3C2F2C2C" w14:textId="25CBFF00" w:rsidR="00BE015A" w:rsidRDefault="00BE015A" w:rsidP="00705167"/>
    <w:p w14:paraId="1B686872" w14:textId="36D19BBA" w:rsidR="00BA1B91" w:rsidRPr="00BA1B91" w:rsidRDefault="00BA1B91" w:rsidP="799A9864">
      <w:pPr>
        <w:rPr>
          <w:i/>
          <w:iCs/>
          <w:color w:val="44546A" w:themeColor="text2"/>
          <w:sz w:val="18"/>
          <w:szCs w:val="18"/>
        </w:rPr>
      </w:pPr>
      <w:r w:rsidRPr="799A9864">
        <w:rPr>
          <w:i/>
          <w:iCs/>
          <w:color w:val="44546A" w:themeColor="text2"/>
          <w:sz w:val="18"/>
          <w:szCs w:val="18"/>
        </w:rPr>
        <w:t>Tabela E.</w:t>
      </w:r>
      <w:r w:rsidR="00DF4F98" w:rsidRPr="799A9864">
        <w:rPr>
          <w:i/>
          <w:iCs/>
          <w:color w:val="44546A" w:themeColor="text2"/>
          <w:sz w:val="18"/>
          <w:szCs w:val="18"/>
        </w:rPr>
        <w:t>8</w:t>
      </w:r>
      <w:r w:rsidRPr="799A9864">
        <w:rPr>
          <w:i/>
          <w:iCs/>
          <w:color w:val="44546A" w:themeColor="text2"/>
          <w:sz w:val="18"/>
          <w:szCs w:val="18"/>
        </w:rPr>
        <w:t xml:space="preserve"> Wymaganie Konkursowe </w:t>
      </w:r>
      <w:r w:rsidR="00DC38CF">
        <w:rPr>
          <w:i/>
          <w:iCs/>
          <w:color w:val="44546A" w:themeColor="text2"/>
          <w:sz w:val="18"/>
          <w:szCs w:val="18"/>
        </w:rPr>
        <w:t>nr 7</w:t>
      </w:r>
      <w:r w:rsidR="003633B5">
        <w:rPr>
          <w:i/>
          <w:iCs/>
          <w:color w:val="44546A" w:themeColor="text2"/>
          <w:sz w:val="18"/>
          <w:szCs w:val="18"/>
        </w:rPr>
        <w:t xml:space="preserve">.8 </w:t>
      </w:r>
      <w:r w:rsidR="00DF4F98" w:rsidRPr="799A9864">
        <w:rPr>
          <w:i/>
          <w:iCs/>
          <w:color w:val="44546A" w:themeColor="text2"/>
          <w:sz w:val="18"/>
          <w:szCs w:val="18"/>
        </w:rPr>
        <w:t>–</w:t>
      </w:r>
      <w:r w:rsidRPr="799A9864">
        <w:rPr>
          <w:i/>
          <w:iCs/>
          <w:color w:val="44546A" w:themeColor="text2"/>
          <w:sz w:val="18"/>
          <w:szCs w:val="18"/>
        </w:rPr>
        <w:t xml:space="preserve"> </w:t>
      </w:r>
      <w:r w:rsidR="00DF4F98" w:rsidRPr="799A9864">
        <w:rPr>
          <w:i/>
          <w:iCs/>
          <w:color w:val="44546A" w:themeColor="text2"/>
          <w:sz w:val="18"/>
          <w:szCs w:val="18"/>
        </w:rPr>
        <w:t>Cena za realizację</w:t>
      </w:r>
      <w:r w:rsidRPr="799A9864">
        <w:rPr>
          <w:i/>
          <w:iCs/>
          <w:color w:val="44546A" w:themeColor="text2"/>
          <w:sz w:val="18"/>
          <w:szCs w:val="18"/>
        </w:rPr>
        <w:t xml:space="preserve"> Etapu II</w:t>
      </w:r>
      <w:r w:rsidR="00E62A9C" w:rsidRPr="799A9864">
        <w:rPr>
          <w:i/>
          <w:iCs/>
          <w:color w:val="44546A" w:themeColor="text2"/>
          <w:sz w:val="18"/>
          <w:szCs w:val="18"/>
        </w:rPr>
        <w:t xml:space="preserve"> – Strumień „System”</w:t>
      </w:r>
    </w:p>
    <w:tbl>
      <w:tblPr>
        <w:tblStyle w:val="Tabela-Siatka"/>
        <w:tblW w:w="9786" w:type="dxa"/>
        <w:jc w:val="center"/>
        <w:tblLayout w:type="fixed"/>
        <w:tblLook w:val="04A0" w:firstRow="1" w:lastRow="0" w:firstColumn="1" w:lastColumn="0" w:noHBand="0" w:noVBand="1"/>
      </w:tblPr>
      <w:tblGrid>
        <w:gridCol w:w="1423"/>
        <w:gridCol w:w="2126"/>
        <w:gridCol w:w="2694"/>
        <w:gridCol w:w="1701"/>
        <w:gridCol w:w="1842"/>
      </w:tblGrid>
      <w:tr w:rsidR="00DF4F98" w:rsidRPr="00384B67" w:rsidDel="004278AA" w14:paraId="76B3C1BB" w14:textId="77777777" w:rsidTr="003633B5">
        <w:trPr>
          <w:cantSplit/>
          <w:trHeight w:val="702"/>
          <w:jc w:val="center"/>
        </w:trPr>
        <w:tc>
          <w:tcPr>
            <w:tcW w:w="9786" w:type="dxa"/>
            <w:gridSpan w:val="5"/>
            <w:shd w:val="clear" w:color="auto" w:fill="A8D08D" w:themeFill="accent6" w:themeFillTint="99"/>
            <w:vAlign w:val="center"/>
          </w:tcPr>
          <w:p w14:paraId="1FB826C3" w14:textId="3242FC38" w:rsidR="00DF4F98" w:rsidRDefault="00DF4F98" w:rsidP="00BE5CF0">
            <w:pPr>
              <w:jc w:val="center"/>
              <w:rPr>
                <w:i/>
                <w:color w:val="44546A" w:themeColor="text2"/>
                <w:sz w:val="18"/>
              </w:rPr>
            </w:pPr>
            <w:r>
              <w:rPr>
                <w:rFonts w:cstheme="minorHAnsi"/>
                <w:b/>
                <w:sz w:val="20"/>
                <w:szCs w:val="20"/>
              </w:rPr>
              <w:t>Cena za realizację</w:t>
            </w:r>
            <w:r w:rsidRPr="001940DC">
              <w:rPr>
                <w:rFonts w:cstheme="minorHAnsi"/>
                <w:b/>
                <w:sz w:val="20"/>
                <w:szCs w:val="20"/>
              </w:rPr>
              <w:t xml:space="preserve"> Etapu I</w:t>
            </w:r>
            <w:r>
              <w:rPr>
                <w:rFonts w:cstheme="minorHAnsi"/>
                <w:b/>
                <w:sz w:val="20"/>
                <w:szCs w:val="20"/>
              </w:rPr>
              <w:t>I</w:t>
            </w:r>
          </w:p>
        </w:tc>
      </w:tr>
      <w:tr w:rsidR="00DF4F98" w:rsidRPr="00384B67" w:rsidDel="004278AA" w14:paraId="621FB53F" w14:textId="77777777" w:rsidTr="003633B5">
        <w:trPr>
          <w:cantSplit/>
          <w:trHeight w:val="1134"/>
          <w:jc w:val="center"/>
        </w:trPr>
        <w:tc>
          <w:tcPr>
            <w:tcW w:w="9786" w:type="dxa"/>
            <w:gridSpan w:val="5"/>
            <w:shd w:val="clear" w:color="auto" w:fill="C5E0B3" w:themeFill="accent6" w:themeFillTint="66"/>
            <w:vAlign w:val="center"/>
          </w:tcPr>
          <w:p w14:paraId="691C1A4B" w14:textId="77777777" w:rsidR="00DF4F98" w:rsidRDefault="00DF4F98" w:rsidP="00BE5CF0">
            <w:pPr>
              <w:rPr>
                <w:i/>
                <w:color w:val="44546A" w:themeColor="text2"/>
                <w:sz w:val="18"/>
              </w:rPr>
            </w:pPr>
          </w:p>
          <w:p w14:paraId="762996B8" w14:textId="7EE12CF4" w:rsidR="00DF4F98" w:rsidRPr="00BA1B91" w:rsidRDefault="00DF4F98" w:rsidP="00BE5CF0">
            <w:pPr>
              <w:jc w:val="both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26DD0976">
              <w:rPr>
                <w:sz w:val="20"/>
                <w:szCs w:val="20"/>
              </w:rPr>
              <w:t xml:space="preserve">W ramach </w:t>
            </w:r>
            <w:r w:rsidR="2A8208C7" w:rsidRPr="26DD0976">
              <w:rPr>
                <w:sz w:val="20"/>
                <w:szCs w:val="20"/>
              </w:rPr>
              <w:t>W</w:t>
            </w:r>
            <w:r w:rsidRPr="26DD0976">
              <w:rPr>
                <w:sz w:val="20"/>
                <w:szCs w:val="20"/>
              </w:rPr>
              <w:t>ymagania</w:t>
            </w:r>
            <w:r w:rsidR="1CACCC4A" w:rsidRPr="26DD0976">
              <w:rPr>
                <w:sz w:val="20"/>
                <w:szCs w:val="20"/>
              </w:rPr>
              <w:t xml:space="preserve"> Konkursowego</w:t>
            </w:r>
            <w:r w:rsidRPr="26DD0976">
              <w:rPr>
                <w:sz w:val="20"/>
                <w:szCs w:val="20"/>
              </w:rPr>
              <w:t xml:space="preserve"> </w:t>
            </w:r>
            <w:r w:rsidRPr="26DD0976">
              <w:rPr>
                <w:sz w:val="20"/>
                <w:szCs w:val="20"/>
                <w:u w:val="single"/>
              </w:rPr>
              <w:t>Cena za realizację Etapu II</w:t>
            </w:r>
            <w:r w:rsidRPr="26DD0976">
              <w:rPr>
                <w:sz w:val="20"/>
                <w:szCs w:val="20"/>
              </w:rPr>
              <w:t xml:space="preserve"> ocenie zgodnie z metodologią określoną w Załączniku nr 5 do Regulaminu podlegać będzie oferowany NCBR przez Wnioskodawcę Cena za realizację Etapu II. </w:t>
            </w:r>
            <w:r w:rsidRPr="26DD0976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Cena brutto nie może przekroczyć limitów wskazanych w Rozdziale X Regulaminu.</w:t>
            </w:r>
          </w:p>
          <w:p w14:paraId="34880B21" w14:textId="77777777" w:rsidR="00DF4F98" w:rsidRPr="00384B67" w:rsidRDefault="00DF4F98" w:rsidP="00BE5CF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DF4F98" w:rsidRPr="00384B67" w:rsidDel="004278AA" w14:paraId="71D23AAA" w14:textId="77777777" w:rsidTr="003633B5">
        <w:trPr>
          <w:cantSplit/>
          <w:trHeight w:val="1134"/>
          <w:jc w:val="center"/>
        </w:trPr>
        <w:tc>
          <w:tcPr>
            <w:tcW w:w="1423" w:type="dxa"/>
            <w:shd w:val="clear" w:color="auto" w:fill="C5E0B3" w:themeFill="accent6" w:themeFillTint="66"/>
            <w:vAlign w:val="center"/>
          </w:tcPr>
          <w:p w14:paraId="75791DEE" w14:textId="610643EC" w:rsidR="00DF4F98" w:rsidRPr="008A7255" w:rsidRDefault="003633B5" w:rsidP="00BE5CF0">
            <w:pPr>
              <w:rPr>
                <w:rFonts w:cstheme="minorHAnsi"/>
                <w:sz w:val="20"/>
                <w:szCs w:val="20"/>
              </w:rPr>
            </w:pPr>
            <w:r w:rsidRPr="003633B5">
              <w:rPr>
                <w:rFonts w:cstheme="minorHAnsi"/>
                <w:b/>
                <w:sz w:val="18"/>
                <w:szCs w:val="20"/>
              </w:rPr>
              <w:t>Nr Wymagania Konkursowego</w:t>
            </w:r>
            <w:r w:rsidRPr="008A7255" w:rsidDel="003633B5"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427E30D1" w14:textId="5A320A17" w:rsidR="00DF4F98" w:rsidRPr="00C73907" w:rsidDel="00DC1E78" w:rsidRDefault="00DF4F98" w:rsidP="799A9864">
            <w:pPr>
              <w:rPr>
                <w:b/>
                <w:bCs/>
                <w:sz w:val="20"/>
                <w:szCs w:val="20"/>
              </w:rPr>
            </w:pPr>
            <w:r w:rsidRPr="799A9864">
              <w:rPr>
                <w:b/>
                <w:bCs/>
                <w:sz w:val="20"/>
                <w:szCs w:val="20"/>
              </w:rPr>
              <w:t xml:space="preserve">Nazwa </w:t>
            </w:r>
            <w:r w:rsidR="67456137" w:rsidRPr="799A9864">
              <w:rPr>
                <w:b/>
                <w:bCs/>
                <w:sz w:val="20"/>
                <w:szCs w:val="20"/>
              </w:rPr>
              <w:t>W</w:t>
            </w:r>
            <w:r w:rsidRPr="799A9864">
              <w:rPr>
                <w:b/>
                <w:bCs/>
                <w:sz w:val="20"/>
                <w:szCs w:val="20"/>
              </w:rPr>
              <w:t xml:space="preserve">ymagania </w:t>
            </w:r>
            <w:r w:rsidR="67456137" w:rsidRPr="799A9864">
              <w:rPr>
                <w:b/>
                <w:bCs/>
                <w:sz w:val="20"/>
                <w:szCs w:val="20"/>
              </w:rPr>
              <w:t>K</w:t>
            </w:r>
            <w:r w:rsidRPr="799A9864">
              <w:rPr>
                <w:b/>
                <w:bCs/>
                <w:sz w:val="20"/>
                <w:szCs w:val="20"/>
              </w:rPr>
              <w:t>onkursowego</w:t>
            </w:r>
          </w:p>
        </w:tc>
        <w:tc>
          <w:tcPr>
            <w:tcW w:w="2694" w:type="dxa"/>
            <w:shd w:val="clear" w:color="auto" w:fill="C5E0B3" w:themeFill="accent6" w:themeFillTint="66"/>
            <w:vAlign w:val="center"/>
          </w:tcPr>
          <w:p w14:paraId="7E23976A" w14:textId="77777777" w:rsidR="00DF4F98" w:rsidRPr="00384B67" w:rsidDel="004278AA" w:rsidRDefault="00DF4F98" w:rsidP="00BE5CF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1701" w:type="dxa"/>
            <w:shd w:val="clear" w:color="auto" w:fill="C5E0B3" w:themeFill="accent6" w:themeFillTint="66"/>
            <w:vAlign w:val="center"/>
          </w:tcPr>
          <w:p w14:paraId="3674C760" w14:textId="77777777" w:rsidR="00DF4F98" w:rsidRPr="00D228C1" w:rsidRDefault="00DF4F98" w:rsidP="00BE5CF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1842" w:type="dxa"/>
            <w:shd w:val="clear" w:color="auto" w:fill="C5E0B3" w:themeFill="accent6" w:themeFillTint="66"/>
            <w:vAlign w:val="center"/>
          </w:tcPr>
          <w:p w14:paraId="3911901B" w14:textId="77777777" w:rsidR="00DF4F98" w:rsidRPr="00384B67" w:rsidDel="004278AA" w:rsidRDefault="00DF4F98" w:rsidP="00BE5CF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DF4F98" w:rsidRPr="00384B67" w:rsidDel="004278AA" w14:paraId="793E472C" w14:textId="77777777" w:rsidTr="003633B5">
        <w:trPr>
          <w:cantSplit/>
          <w:trHeight w:val="895"/>
          <w:jc w:val="center"/>
        </w:trPr>
        <w:tc>
          <w:tcPr>
            <w:tcW w:w="1423" w:type="dxa"/>
            <w:shd w:val="clear" w:color="auto" w:fill="E2EFD9" w:themeFill="accent6" w:themeFillTint="33"/>
            <w:vAlign w:val="center"/>
          </w:tcPr>
          <w:p w14:paraId="29218A50" w14:textId="6BF1655D" w:rsidR="00DF4F98" w:rsidRPr="009C0B86" w:rsidRDefault="00DF4F98" w:rsidP="00693FF1">
            <w:pPr>
              <w:pStyle w:val="Akapitzlist"/>
              <w:numPr>
                <w:ilvl w:val="1"/>
                <w:numId w:val="6"/>
              </w:num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E2EFD9" w:themeFill="accent6" w:themeFillTint="33"/>
            <w:vAlign w:val="center"/>
          </w:tcPr>
          <w:p w14:paraId="06C3F0F7" w14:textId="178B4599" w:rsidR="00DF4F98" w:rsidRPr="00C73907" w:rsidRDefault="00DF4F98" w:rsidP="00BE5CF0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Cena za realizację Etapu II</w:t>
            </w:r>
          </w:p>
        </w:tc>
        <w:tc>
          <w:tcPr>
            <w:tcW w:w="2694" w:type="dxa"/>
            <w:vAlign w:val="center"/>
          </w:tcPr>
          <w:p w14:paraId="25FFD54D" w14:textId="77777777" w:rsidR="00DF4F98" w:rsidRPr="008A7255" w:rsidDel="004278AA" w:rsidRDefault="00DF4F98" w:rsidP="00BE5CF0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2EFD9" w:themeFill="accent6" w:themeFillTint="33"/>
            <w:vAlign w:val="center"/>
          </w:tcPr>
          <w:p w14:paraId="62A6ACD5" w14:textId="77777777" w:rsidR="00DF4F98" w:rsidRPr="00D228C1" w:rsidDel="004278AA" w:rsidRDefault="00DF4F98" w:rsidP="00BE5CF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228C1">
              <w:rPr>
                <w:rFonts w:cstheme="minorHAnsi"/>
                <w:sz w:val="20"/>
                <w:szCs w:val="20"/>
              </w:rPr>
              <w:t>[PLN brutto]</w:t>
            </w:r>
          </w:p>
        </w:tc>
        <w:tc>
          <w:tcPr>
            <w:tcW w:w="1842" w:type="dxa"/>
          </w:tcPr>
          <w:p w14:paraId="2F415A9F" w14:textId="77777777" w:rsidR="00DF4F98" w:rsidRPr="008A7255" w:rsidDel="004278AA" w:rsidRDefault="00DF4F98" w:rsidP="00BE5CF0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14:paraId="383ABB47" w14:textId="66E1F7D2" w:rsidR="00BA1B91" w:rsidRDefault="00BA1B91" w:rsidP="00BA1B91">
      <w:pPr>
        <w:tabs>
          <w:tab w:val="left" w:pos="1290"/>
        </w:tabs>
      </w:pPr>
      <w:r>
        <w:tab/>
      </w:r>
    </w:p>
    <w:p w14:paraId="4DD66B68" w14:textId="41C49CCE" w:rsidR="00E51364" w:rsidRPr="00E51364" w:rsidRDefault="001D3A7B" w:rsidP="005D3A99">
      <w:pPr>
        <w:pStyle w:val="Nagwek1"/>
      </w:pPr>
      <w:r w:rsidRPr="799A9864">
        <w:t>OPIS KONCEPCYJNY PLANOWANE</w:t>
      </w:r>
      <w:r w:rsidR="0057650A" w:rsidRPr="799A9864">
        <w:t>GO SYSTEMU</w:t>
      </w:r>
      <w:r w:rsidR="004238CB" w:rsidRPr="799A9864">
        <w:t xml:space="preserve"> „MAGAZYNOWANIA ENERGII ELEKTRYCZNEJ</w:t>
      </w:r>
      <w:r w:rsidR="00E51364" w:rsidRPr="799A9864">
        <w:t>”</w:t>
      </w:r>
      <w:r w:rsidR="003633B5">
        <w:t xml:space="preserve"> I WYMAGANIA JAKOŚCIOWE</w:t>
      </w:r>
      <w:r w:rsidRPr="799A9864">
        <w:t xml:space="preserve"> – STRUMIEŃ „</w:t>
      </w:r>
      <w:r w:rsidR="00B21DDA" w:rsidRPr="799A9864">
        <w:t>SYSTEM</w:t>
      </w:r>
      <w:r w:rsidRPr="799A9864">
        <w:t>”</w:t>
      </w:r>
    </w:p>
    <w:p w14:paraId="719B70B7" w14:textId="3ABDBAE3" w:rsidR="001D3A7B" w:rsidRDefault="001D3A7B" w:rsidP="001D3A7B">
      <w:pPr>
        <w:jc w:val="both"/>
        <w:rPr>
          <w:sz w:val="20"/>
          <w:szCs w:val="20"/>
          <w:u w:val="single"/>
        </w:rPr>
      </w:pPr>
      <w:r w:rsidRPr="799A9864">
        <w:rPr>
          <w:sz w:val="20"/>
          <w:szCs w:val="20"/>
          <w:u w:val="single"/>
        </w:rPr>
        <w:t>W ramach niniejszej części Wniosku, W</w:t>
      </w:r>
      <w:r w:rsidR="008A5C0E">
        <w:rPr>
          <w:sz w:val="20"/>
          <w:szCs w:val="20"/>
          <w:u w:val="single"/>
        </w:rPr>
        <w:t>nioskodawca</w:t>
      </w:r>
      <w:r w:rsidRPr="799A9864">
        <w:rPr>
          <w:sz w:val="20"/>
          <w:szCs w:val="20"/>
          <w:u w:val="single"/>
        </w:rPr>
        <w:t xml:space="preserve"> jest zobligowany przedst</w:t>
      </w:r>
      <w:r w:rsidR="00060153" w:rsidRPr="799A9864">
        <w:rPr>
          <w:sz w:val="20"/>
          <w:szCs w:val="20"/>
          <w:u w:val="single"/>
        </w:rPr>
        <w:t>awić opis koncepcyjny planowanego</w:t>
      </w:r>
      <w:r w:rsidRPr="799A9864">
        <w:rPr>
          <w:sz w:val="20"/>
          <w:szCs w:val="20"/>
          <w:u w:val="single"/>
        </w:rPr>
        <w:t xml:space="preserve"> </w:t>
      </w:r>
      <w:r w:rsidR="00060153" w:rsidRPr="799A9864">
        <w:rPr>
          <w:sz w:val="20"/>
          <w:szCs w:val="20"/>
          <w:u w:val="single"/>
        </w:rPr>
        <w:t>Systemu M</w:t>
      </w:r>
      <w:r w:rsidRPr="799A9864">
        <w:rPr>
          <w:sz w:val="20"/>
          <w:szCs w:val="20"/>
          <w:u w:val="single"/>
        </w:rPr>
        <w:t xml:space="preserve">agazynowania </w:t>
      </w:r>
      <w:r w:rsidR="00060153" w:rsidRPr="799A9864">
        <w:rPr>
          <w:sz w:val="20"/>
          <w:szCs w:val="20"/>
          <w:u w:val="single"/>
        </w:rPr>
        <w:t>E</w:t>
      </w:r>
      <w:r w:rsidRPr="799A9864">
        <w:rPr>
          <w:sz w:val="20"/>
          <w:szCs w:val="20"/>
          <w:u w:val="single"/>
        </w:rPr>
        <w:t xml:space="preserve">nergii elektrycznej – </w:t>
      </w:r>
      <w:r w:rsidR="006D1CF7" w:rsidRPr="799A9864">
        <w:rPr>
          <w:sz w:val="20"/>
          <w:szCs w:val="20"/>
          <w:u w:val="single"/>
        </w:rPr>
        <w:t>S</w:t>
      </w:r>
      <w:r w:rsidRPr="799A9864">
        <w:rPr>
          <w:sz w:val="20"/>
          <w:szCs w:val="20"/>
          <w:u w:val="single"/>
        </w:rPr>
        <w:t>trumień „</w:t>
      </w:r>
      <w:r w:rsidR="00060153" w:rsidRPr="799A9864">
        <w:rPr>
          <w:sz w:val="20"/>
          <w:szCs w:val="20"/>
          <w:u w:val="single"/>
        </w:rPr>
        <w:t>S</w:t>
      </w:r>
      <w:r w:rsidR="00B21DDA" w:rsidRPr="799A9864">
        <w:rPr>
          <w:sz w:val="20"/>
          <w:szCs w:val="20"/>
          <w:u w:val="single"/>
        </w:rPr>
        <w:t>ystem</w:t>
      </w:r>
      <w:r w:rsidRPr="799A9864">
        <w:rPr>
          <w:sz w:val="20"/>
          <w:szCs w:val="20"/>
          <w:u w:val="single"/>
        </w:rPr>
        <w:t>” wraz z informacjami doprecyzowującymi, zgodnie z tabelami poniżej, co pozwoli Zamawiającemu uzyskanie szczegółowej informacji odnośnie proponowane</w:t>
      </w:r>
      <w:r w:rsidR="0057650A" w:rsidRPr="799A9864">
        <w:rPr>
          <w:sz w:val="20"/>
          <w:szCs w:val="20"/>
          <w:u w:val="single"/>
        </w:rPr>
        <w:t>go  Systemu</w:t>
      </w:r>
      <w:r w:rsidRPr="799A9864">
        <w:rPr>
          <w:sz w:val="20"/>
          <w:szCs w:val="20"/>
          <w:u w:val="single"/>
        </w:rPr>
        <w:t>, w szczególności rozwiązań innowacyjnych, a także je</w:t>
      </w:r>
      <w:r w:rsidR="0057650A" w:rsidRPr="799A9864">
        <w:rPr>
          <w:sz w:val="20"/>
          <w:szCs w:val="20"/>
          <w:u w:val="single"/>
        </w:rPr>
        <w:t>go</w:t>
      </w:r>
      <w:r w:rsidRPr="799A9864">
        <w:rPr>
          <w:sz w:val="20"/>
          <w:szCs w:val="20"/>
          <w:u w:val="single"/>
        </w:rPr>
        <w:t xml:space="preserve"> potencjału wdrożeniowego, na podstawie których Zamawiający dokona wyboru najbardziej innowacyjnych i najlepiej rokujących rozwiązań. </w:t>
      </w:r>
    </w:p>
    <w:p w14:paraId="0513C463" w14:textId="297EE4AE" w:rsidR="003633B5" w:rsidRDefault="003633B5" w:rsidP="003633B5">
      <w:pPr>
        <w:jc w:val="both"/>
        <w:rPr>
          <w:sz w:val="20"/>
          <w:szCs w:val="20"/>
          <w:u w:val="single"/>
        </w:rPr>
      </w:pPr>
      <w:r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 xml:space="preserve">W niniejszej części Wniosku, Wnioskodawca opisuje koncepcję planowanego do opracowania Systemu Magazynowania Energii elektrycznej, na podstawie której Zamawiający dokona </w:t>
      </w:r>
      <w:r w:rsidR="00DC38CF"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>oceny Wymagań Jakościowych nr 8.1 i 8</w:t>
      </w:r>
      <w:r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>.2, oraz wskazuje uzasadnien</w:t>
      </w:r>
      <w:r w:rsidR="00DC38CF"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>ia dla Wymagania Jakościowych 8</w:t>
      </w:r>
      <w:r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>.3-</w:t>
      </w:r>
      <w:r w:rsidR="00DC38CF"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>8</w:t>
      </w:r>
      <w:r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>.5 opisanych w Załączniku nr 1 do Regulaminu.</w:t>
      </w:r>
      <w:r>
        <w:rPr>
          <w:rStyle w:val="eop"/>
          <w:rFonts w:ascii="Calibri" w:hAnsi="Calibri" w:cs="Calibri"/>
          <w:color w:val="000000"/>
          <w:sz w:val="20"/>
          <w:szCs w:val="20"/>
          <w:shd w:val="clear" w:color="auto" w:fill="FFFFFF"/>
        </w:rPr>
        <w:t> </w:t>
      </w:r>
    </w:p>
    <w:p w14:paraId="7226CD45" w14:textId="4481E9E9" w:rsidR="00C64753" w:rsidRPr="00C64753" w:rsidRDefault="006D51E8" w:rsidP="00C64753">
      <w:pPr>
        <w:pStyle w:val="Legenda"/>
        <w:keepNext/>
      </w:pPr>
      <w:r>
        <w:t xml:space="preserve">Tabela </w:t>
      </w:r>
      <w:r w:rsidR="00D55FC0">
        <w:t>F</w:t>
      </w:r>
      <w:r w:rsidR="006A64C5">
        <w:t>.</w:t>
      </w:r>
      <w:r>
        <w:fldChar w:fldCharType="begin"/>
      </w:r>
      <w:r>
        <w:instrText>SEQ Tabela \* ARABIC \s 1</w:instrText>
      </w:r>
      <w:r>
        <w:fldChar w:fldCharType="separate"/>
      </w:r>
      <w:r w:rsidR="006A64C5" w:rsidRPr="26DD0976">
        <w:rPr>
          <w:noProof/>
        </w:rPr>
        <w:t>1</w:t>
      </w:r>
      <w:r>
        <w:fldChar w:fldCharType="end"/>
      </w:r>
      <w:r>
        <w:t xml:space="preserve"> </w:t>
      </w:r>
      <w:r w:rsidR="00177BB3">
        <w:t xml:space="preserve"> </w:t>
      </w:r>
      <w:r w:rsidR="04A6EEC6">
        <w:t>Opis koncepcyjny</w:t>
      </w:r>
      <w:r w:rsidR="00E23579">
        <w:t xml:space="preserve"> </w:t>
      </w:r>
      <w:r w:rsidR="00C64753">
        <w:t>Systemu M</w:t>
      </w:r>
      <w:r w:rsidR="004238CB">
        <w:t xml:space="preserve">agazynowania </w:t>
      </w:r>
      <w:r w:rsidR="00C64753">
        <w:t>E</w:t>
      </w:r>
      <w:r w:rsidR="004238CB">
        <w:t>nergii elektrycznej</w:t>
      </w:r>
      <w:r w:rsidR="00DC38CF">
        <w:t xml:space="preserve"> – Wymagania Jakościowe nr 8.1 i 8</w:t>
      </w:r>
      <w:r w:rsidR="003633B5">
        <w:t>.2</w:t>
      </w:r>
      <w:r w:rsidR="001D3A7B">
        <w:t xml:space="preserve"> – </w:t>
      </w:r>
      <w:r w:rsidR="006D1CF7">
        <w:t>S</w:t>
      </w:r>
      <w:r w:rsidR="001D3A7B">
        <w:t xml:space="preserve">trumień </w:t>
      </w:r>
      <w:r w:rsidR="00C64753">
        <w:t>„S</w:t>
      </w:r>
      <w:r w:rsidR="00B21DDA">
        <w:t>ystem</w:t>
      </w:r>
      <w:r w:rsidR="00302938">
        <w:t>”</w:t>
      </w:r>
    </w:p>
    <w:tbl>
      <w:tblPr>
        <w:tblStyle w:val="Tabela-Siatka1"/>
        <w:tblW w:w="10065" w:type="dxa"/>
        <w:tblInd w:w="-147" w:type="dxa"/>
        <w:tblLook w:val="04A0" w:firstRow="1" w:lastRow="0" w:firstColumn="1" w:lastColumn="0" w:noHBand="0" w:noVBand="1"/>
      </w:tblPr>
      <w:tblGrid>
        <w:gridCol w:w="716"/>
        <w:gridCol w:w="709"/>
        <w:gridCol w:w="8640"/>
      </w:tblGrid>
      <w:tr w:rsidR="009C051E" w14:paraId="06BD94A6" w14:textId="77777777" w:rsidTr="0A64E333">
        <w:trPr>
          <w:trHeight w:val="1134"/>
        </w:trPr>
        <w:tc>
          <w:tcPr>
            <w:tcW w:w="716" w:type="dxa"/>
            <w:tcBorders>
              <w:bottom w:val="single" w:sz="4" w:space="0" w:color="auto"/>
            </w:tcBorders>
            <w:shd w:val="clear" w:color="auto" w:fill="A8D08D" w:themeFill="accent6" w:themeFillTint="99"/>
          </w:tcPr>
          <w:p w14:paraId="7FDD13F4" w14:textId="77777777" w:rsidR="009C051E" w:rsidRDefault="009C051E" w:rsidP="00BD59F0">
            <w:pPr>
              <w:jc w:val="center"/>
              <w:rPr>
                <w:sz w:val="12"/>
                <w:szCs w:val="12"/>
              </w:rPr>
            </w:pPr>
            <w:r w:rsidRPr="6B16F5A3">
              <w:rPr>
                <w:sz w:val="12"/>
                <w:szCs w:val="12"/>
              </w:rPr>
              <w:t>Tajemnica przedsię-biorstwa?</w:t>
            </w:r>
          </w:p>
          <w:p w14:paraId="5F538182" w14:textId="77777777" w:rsidR="009C051E" w:rsidRPr="00DE04E9" w:rsidRDefault="009C051E" w:rsidP="00BD59F0">
            <w:pPr>
              <w:jc w:val="center"/>
              <w:rPr>
                <w:color w:val="44546A" w:themeColor="text2"/>
                <w:sz w:val="12"/>
                <w:szCs w:val="12"/>
              </w:rPr>
            </w:pPr>
            <w:r w:rsidRPr="6B16F5A3">
              <w:rPr>
                <w:sz w:val="12"/>
                <w:szCs w:val="12"/>
              </w:rPr>
              <w:t>(</w:t>
            </w:r>
            <w:r w:rsidRPr="6B16F5A3">
              <w:rPr>
                <w:rFonts w:ascii="Wingdings" w:eastAsia="Wingdings" w:hAnsi="Wingdings"/>
                <w:color w:val="44546A" w:themeColor="text2"/>
                <w:sz w:val="12"/>
                <w:szCs w:val="12"/>
              </w:rPr>
              <w:t></w:t>
            </w:r>
            <w:r w:rsidRPr="6B16F5A3">
              <w:rPr>
                <w:color w:val="44546A" w:themeColor="text2"/>
                <w:sz w:val="12"/>
                <w:szCs w:val="12"/>
              </w:rPr>
              <w:t>= tak</w:t>
            </w:r>
          </w:p>
          <w:p w14:paraId="219C3A76" w14:textId="77777777" w:rsidR="009C051E" w:rsidRPr="00347FD6" w:rsidRDefault="009C051E" w:rsidP="00BD59F0">
            <w:pPr>
              <w:rPr>
                <w:sz w:val="20"/>
                <w:szCs w:val="20"/>
                <w:u w:val="single"/>
              </w:rPr>
            </w:pPr>
            <w:r w:rsidRPr="6B16F5A3">
              <w:rPr>
                <w:rFonts w:ascii="MS Gothic" w:eastAsia="MS Gothic" w:hAnsi="MS Gothic"/>
                <w:color w:val="44546A" w:themeColor="text2"/>
                <w:sz w:val="12"/>
                <w:szCs w:val="12"/>
              </w:rPr>
              <w:t>□</w:t>
            </w:r>
            <w:r w:rsidRPr="6B16F5A3">
              <w:rPr>
                <w:color w:val="44546A" w:themeColor="text2"/>
                <w:sz w:val="12"/>
                <w:szCs w:val="12"/>
              </w:rPr>
              <w:t>= nie)</w:t>
            </w:r>
          </w:p>
        </w:tc>
        <w:tc>
          <w:tcPr>
            <w:tcW w:w="709" w:type="dxa"/>
            <w:shd w:val="clear" w:color="auto" w:fill="A8D08D" w:themeFill="accent6" w:themeFillTint="99"/>
            <w:vAlign w:val="center"/>
          </w:tcPr>
          <w:p w14:paraId="017B795E" w14:textId="44120DE7" w:rsidR="009C051E" w:rsidRPr="009C051E" w:rsidRDefault="00D55FC0" w:rsidP="009C051E">
            <w:pPr>
              <w:rPr>
                <w:sz w:val="20"/>
                <w:szCs w:val="20"/>
                <w:u w:val="single"/>
              </w:rPr>
            </w:pPr>
            <w:r>
              <w:rPr>
                <w:rFonts w:cstheme="minorHAnsi"/>
                <w:b/>
                <w:sz w:val="20"/>
                <w:szCs w:val="20"/>
              </w:rPr>
              <w:t>F</w:t>
            </w:r>
            <w:r w:rsidR="00373367">
              <w:rPr>
                <w:rFonts w:cstheme="minorHAnsi"/>
                <w:b/>
                <w:sz w:val="20"/>
                <w:szCs w:val="20"/>
              </w:rPr>
              <w:t>1</w:t>
            </w:r>
          </w:p>
        </w:tc>
        <w:tc>
          <w:tcPr>
            <w:tcW w:w="8640" w:type="dxa"/>
            <w:shd w:val="clear" w:color="auto" w:fill="A8D08D" w:themeFill="accent6" w:themeFillTint="99"/>
            <w:vAlign w:val="center"/>
          </w:tcPr>
          <w:p w14:paraId="78EBBCF9" w14:textId="0D1AA37B" w:rsidR="009C051E" w:rsidRPr="008A7255" w:rsidRDefault="75F147EF" w:rsidP="00302938">
            <w:pPr>
              <w:jc w:val="center"/>
              <w:rPr>
                <w:sz w:val="20"/>
                <w:szCs w:val="20"/>
                <w:u w:val="single"/>
              </w:rPr>
            </w:pPr>
            <w:r w:rsidRPr="799A9864">
              <w:rPr>
                <w:b/>
                <w:bCs/>
                <w:sz w:val="20"/>
                <w:szCs w:val="20"/>
              </w:rPr>
              <w:t>Opis koncepcyjny</w:t>
            </w:r>
            <w:r w:rsidR="081B4A88" w:rsidRPr="799A9864">
              <w:rPr>
                <w:b/>
                <w:bCs/>
                <w:sz w:val="20"/>
                <w:szCs w:val="20"/>
              </w:rPr>
              <w:t xml:space="preserve"> </w:t>
            </w:r>
            <w:r w:rsidR="00060153" w:rsidRPr="799A9864">
              <w:rPr>
                <w:b/>
                <w:bCs/>
                <w:sz w:val="20"/>
                <w:szCs w:val="20"/>
              </w:rPr>
              <w:t>Systemu</w:t>
            </w:r>
            <w:r w:rsidR="081B4A88" w:rsidRPr="799A9864">
              <w:rPr>
                <w:b/>
                <w:bCs/>
                <w:sz w:val="20"/>
                <w:szCs w:val="20"/>
              </w:rPr>
              <w:t xml:space="preserve"> </w:t>
            </w:r>
            <w:r w:rsidR="00060153" w:rsidRPr="799A9864">
              <w:rPr>
                <w:b/>
                <w:bCs/>
                <w:sz w:val="20"/>
                <w:szCs w:val="20"/>
              </w:rPr>
              <w:t>M</w:t>
            </w:r>
            <w:r w:rsidR="081B4A88" w:rsidRPr="799A9864">
              <w:rPr>
                <w:b/>
                <w:bCs/>
                <w:sz w:val="20"/>
                <w:szCs w:val="20"/>
              </w:rPr>
              <w:t xml:space="preserve">agazynowania </w:t>
            </w:r>
            <w:r w:rsidR="00060153" w:rsidRPr="799A9864">
              <w:rPr>
                <w:b/>
                <w:bCs/>
                <w:sz w:val="20"/>
                <w:szCs w:val="20"/>
              </w:rPr>
              <w:t>E</w:t>
            </w:r>
            <w:r w:rsidR="00302938" w:rsidRPr="799A9864">
              <w:rPr>
                <w:b/>
                <w:bCs/>
                <w:sz w:val="20"/>
                <w:szCs w:val="20"/>
              </w:rPr>
              <w:t>nergii elektrycznej</w:t>
            </w:r>
          </w:p>
        </w:tc>
      </w:tr>
      <w:tr w:rsidR="009C051E" w14:paraId="76FCF181" w14:textId="77777777" w:rsidTr="0A64E333">
        <w:tc>
          <w:tcPr>
            <w:tcW w:w="716" w:type="dxa"/>
            <w:tcBorders>
              <w:bottom w:val="single" w:sz="4" w:space="0" w:color="auto"/>
              <w:tr2bl w:val="single" w:sz="4" w:space="0" w:color="auto"/>
            </w:tcBorders>
            <w:shd w:val="clear" w:color="auto" w:fill="A8D08D" w:themeFill="accent6" w:themeFillTint="99"/>
          </w:tcPr>
          <w:p w14:paraId="31FC4A72" w14:textId="77777777" w:rsidR="009C051E" w:rsidRPr="008A7255" w:rsidRDefault="009C051E" w:rsidP="00BD59F0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9349" w:type="dxa"/>
            <w:gridSpan w:val="2"/>
            <w:shd w:val="clear" w:color="auto" w:fill="A8D08D" w:themeFill="accent6" w:themeFillTint="99"/>
          </w:tcPr>
          <w:p w14:paraId="22E8ED7C" w14:textId="30783BF8" w:rsidR="00CB343D" w:rsidRDefault="6168D9BC" w:rsidP="799A9864">
            <w:pPr>
              <w:pStyle w:val="Akapitzlist"/>
              <w:ind w:left="0"/>
              <w:jc w:val="both"/>
              <w:rPr>
                <w:rFonts w:cs="Times New Roman"/>
                <w:sz w:val="20"/>
                <w:szCs w:val="20"/>
              </w:rPr>
            </w:pPr>
            <w:r w:rsidRPr="38273223">
              <w:rPr>
                <w:sz w:val="20"/>
                <w:szCs w:val="20"/>
              </w:rPr>
              <w:t xml:space="preserve">W opisie koncepcji planowanego do opracowania Systemu Magazynowania Energii elektrycznej należy podać </w:t>
            </w:r>
            <w:r w:rsidR="75F147EF">
              <w:br/>
            </w:r>
            <w:r w:rsidRPr="38273223">
              <w:rPr>
                <w:sz w:val="20"/>
                <w:szCs w:val="20"/>
              </w:rPr>
              <w:t>w szczególności</w:t>
            </w:r>
            <w:r w:rsidRPr="38273223">
              <w:rPr>
                <w:sz w:val="20"/>
                <w:szCs w:val="20"/>
                <w:lang w:eastAsia="pl-PL"/>
              </w:rPr>
              <w:t>:</w:t>
            </w:r>
          </w:p>
          <w:p w14:paraId="41F88FA4" w14:textId="6E6ED28B" w:rsidR="00CB343D" w:rsidRPr="00CB343D" w:rsidRDefault="00164DB8" w:rsidP="7F5DEE20">
            <w:pPr>
              <w:pStyle w:val="Akapitzlist"/>
              <w:numPr>
                <w:ilvl w:val="0"/>
                <w:numId w:val="10"/>
              </w:numPr>
              <w:spacing w:line="256" w:lineRule="auto"/>
              <w:jc w:val="both"/>
              <w:rPr>
                <w:rFonts w:eastAsiaTheme="minorEastAsia"/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Ogólny opis</w:t>
            </w:r>
            <w:r w:rsidR="5A846BEC" w:rsidRPr="7F5DEE20">
              <w:rPr>
                <w:sz w:val="20"/>
                <w:szCs w:val="20"/>
                <w:lang w:eastAsia="pl-PL"/>
              </w:rPr>
              <w:t xml:space="preserve"> Systemu opracowy</w:t>
            </w:r>
            <w:r>
              <w:rPr>
                <w:sz w:val="20"/>
                <w:szCs w:val="20"/>
                <w:lang w:eastAsia="pl-PL"/>
              </w:rPr>
              <w:t>wanego w ramach Przedsięwzięcia wraz ze wskazaniem jego funkcjonalności,</w:t>
            </w:r>
          </w:p>
          <w:p w14:paraId="767B22C3" w14:textId="0C48113B" w:rsidR="00CB343D" w:rsidRPr="00460E3D" w:rsidRDefault="50154145" w:rsidP="0A64E333">
            <w:pPr>
              <w:pStyle w:val="Akapitzlist"/>
              <w:numPr>
                <w:ilvl w:val="0"/>
                <w:numId w:val="10"/>
              </w:numPr>
              <w:spacing w:line="256" w:lineRule="auto"/>
              <w:jc w:val="both"/>
              <w:rPr>
                <w:rFonts w:eastAsiaTheme="minorEastAsia"/>
                <w:sz w:val="20"/>
                <w:szCs w:val="20"/>
                <w:lang w:eastAsia="pl-PL"/>
              </w:rPr>
            </w:pPr>
            <w:r w:rsidRPr="0A64E333">
              <w:rPr>
                <w:sz w:val="20"/>
                <w:szCs w:val="20"/>
                <w:lang w:eastAsia="pl-PL"/>
              </w:rPr>
              <w:t xml:space="preserve">Założenia projektowe </w:t>
            </w:r>
            <w:r w:rsidR="039A2068" w:rsidRPr="0A64E333">
              <w:rPr>
                <w:sz w:val="20"/>
                <w:szCs w:val="20"/>
                <w:lang w:eastAsia="pl-PL"/>
              </w:rPr>
              <w:t xml:space="preserve">Systemu </w:t>
            </w:r>
            <w:r w:rsidRPr="0A64E333">
              <w:rPr>
                <w:sz w:val="20"/>
                <w:szCs w:val="20"/>
                <w:lang w:eastAsia="pl-PL"/>
              </w:rPr>
              <w:t>– opis głównych elementów składowych Systemu</w:t>
            </w:r>
            <w:r w:rsidR="008A5C0E" w:rsidRPr="0A64E333">
              <w:rPr>
                <w:sz w:val="20"/>
                <w:szCs w:val="20"/>
                <w:lang w:eastAsia="pl-PL"/>
              </w:rPr>
              <w:t xml:space="preserve"> ze schematem blokowym przedstawiającym elementy składowe Systemu oraz powiązania między nimi,</w:t>
            </w:r>
            <w:r w:rsidR="057D6B1A" w:rsidRPr="0A64E333">
              <w:rPr>
                <w:sz w:val="20"/>
                <w:szCs w:val="20"/>
                <w:lang w:eastAsia="pl-PL"/>
              </w:rPr>
              <w:t xml:space="preserve"> </w:t>
            </w:r>
          </w:p>
          <w:p w14:paraId="1205C880" w14:textId="42200692" w:rsidR="00460E3D" w:rsidRDefault="4BDA42AD" w:rsidP="7F5DEE20">
            <w:pPr>
              <w:pStyle w:val="Akapitzlist"/>
              <w:numPr>
                <w:ilvl w:val="0"/>
                <w:numId w:val="10"/>
              </w:numPr>
              <w:spacing w:line="256" w:lineRule="auto"/>
              <w:jc w:val="both"/>
              <w:rPr>
                <w:rFonts w:eastAsiaTheme="minorEastAsia"/>
                <w:sz w:val="20"/>
                <w:szCs w:val="20"/>
                <w:lang w:eastAsia="pl-PL"/>
              </w:rPr>
            </w:pPr>
            <w:r w:rsidRPr="7F5DEE20">
              <w:rPr>
                <w:sz w:val="20"/>
                <w:szCs w:val="20"/>
                <w:lang w:eastAsia="pl-PL"/>
              </w:rPr>
              <w:t>Sposób zapewnienia prawidłowych parametrów pracy</w:t>
            </w:r>
            <w:r w:rsidR="00164DB8">
              <w:rPr>
                <w:sz w:val="20"/>
                <w:szCs w:val="20"/>
                <w:lang w:eastAsia="pl-PL"/>
              </w:rPr>
              <w:t xml:space="preserve"> zewnętrznej</w:t>
            </w:r>
            <w:r w:rsidRPr="7F5DEE20">
              <w:rPr>
                <w:sz w:val="20"/>
                <w:szCs w:val="20"/>
                <w:lang w:eastAsia="pl-PL"/>
              </w:rPr>
              <w:t xml:space="preserve"> Baterii Systemowej, niezależnie od temperatury zewnętrznej otoczenia,</w:t>
            </w:r>
          </w:p>
          <w:p w14:paraId="3DE2F79B" w14:textId="77777777" w:rsidR="00C52139" w:rsidRDefault="75F147EF" w:rsidP="00C52139">
            <w:pPr>
              <w:pStyle w:val="Akapitzlist"/>
              <w:numPr>
                <w:ilvl w:val="0"/>
                <w:numId w:val="10"/>
              </w:numPr>
              <w:spacing w:line="256" w:lineRule="auto"/>
              <w:jc w:val="both"/>
              <w:rPr>
                <w:sz w:val="20"/>
                <w:szCs w:val="20"/>
                <w:lang w:eastAsia="pl-PL"/>
              </w:rPr>
            </w:pPr>
            <w:r w:rsidRPr="799A9864">
              <w:rPr>
                <w:sz w:val="20"/>
                <w:szCs w:val="20"/>
                <w:lang w:eastAsia="pl-PL"/>
              </w:rPr>
              <w:t xml:space="preserve">Przewagi i różnice Systemu w stosunku </w:t>
            </w:r>
            <w:r w:rsidR="00460E3D">
              <w:rPr>
                <w:sz w:val="20"/>
                <w:szCs w:val="20"/>
                <w:lang w:eastAsia="pl-PL"/>
              </w:rPr>
              <w:t xml:space="preserve">do </w:t>
            </w:r>
            <w:r w:rsidRPr="799A9864">
              <w:rPr>
                <w:sz w:val="20"/>
                <w:szCs w:val="20"/>
                <w:lang w:eastAsia="pl-PL"/>
              </w:rPr>
              <w:t>obecnie dostępnych produktów</w:t>
            </w:r>
            <w:r w:rsidR="00460E3D">
              <w:rPr>
                <w:sz w:val="20"/>
                <w:szCs w:val="20"/>
                <w:lang w:eastAsia="pl-PL"/>
              </w:rPr>
              <w:t xml:space="preserve"> na rynku</w:t>
            </w:r>
            <w:r w:rsidRPr="799A9864">
              <w:rPr>
                <w:sz w:val="20"/>
                <w:szCs w:val="20"/>
                <w:lang w:eastAsia="pl-PL"/>
              </w:rPr>
              <w:t>,</w:t>
            </w:r>
          </w:p>
          <w:p w14:paraId="2664CA05" w14:textId="3D832A25" w:rsidR="00C52139" w:rsidRPr="00C52139" w:rsidRDefault="75CEF99A" w:rsidP="00C52139">
            <w:pPr>
              <w:pStyle w:val="Akapitzlist"/>
              <w:numPr>
                <w:ilvl w:val="0"/>
                <w:numId w:val="10"/>
              </w:numPr>
              <w:spacing w:line="256" w:lineRule="auto"/>
              <w:jc w:val="both"/>
              <w:rPr>
                <w:rStyle w:val="eop"/>
                <w:sz w:val="20"/>
                <w:szCs w:val="20"/>
                <w:lang w:eastAsia="pl-PL"/>
              </w:rPr>
            </w:pPr>
            <w:r w:rsidRPr="0A64E333">
              <w:rPr>
                <w:rStyle w:val="normaltextrun"/>
                <w:rFonts w:ascii="Calibri" w:hAnsi="Calibri" w:cs="Calibri"/>
                <w:sz w:val="20"/>
                <w:szCs w:val="20"/>
              </w:rPr>
              <w:t>Założenia projektowe Demonstratora Systemu, uwzględniając</w:t>
            </w:r>
            <w:r w:rsidR="675B5C76" w:rsidRPr="0A64E333">
              <w:rPr>
                <w:rStyle w:val="normaltextrun"/>
                <w:rFonts w:ascii="Calibri" w:hAnsi="Calibri" w:cs="Calibri"/>
                <w:sz w:val="20"/>
                <w:szCs w:val="20"/>
              </w:rPr>
              <w:t>e:</w:t>
            </w:r>
          </w:p>
          <w:p w14:paraId="28556849" w14:textId="295E38AC" w:rsidR="00C52139" w:rsidRPr="00C52139" w:rsidRDefault="75CEF99A" w:rsidP="0A64E333">
            <w:pPr>
              <w:pStyle w:val="Akapitzlist"/>
              <w:numPr>
                <w:ilvl w:val="1"/>
                <w:numId w:val="10"/>
              </w:numPr>
              <w:spacing w:line="256" w:lineRule="auto"/>
              <w:jc w:val="both"/>
              <w:rPr>
                <w:rStyle w:val="eop"/>
                <w:sz w:val="20"/>
                <w:szCs w:val="20"/>
                <w:lang w:eastAsia="pl-PL"/>
              </w:rPr>
            </w:pPr>
            <w:r w:rsidRPr="0A64E333">
              <w:rPr>
                <w:rStyle w:val="normaltextrun"/>
                <w:rFonts w:ascii="Calibri" w:hAnsi="Calibri" w:cs="Calibri"/>
                <w:sz w:val="20"/>
                <w:szCs w:val="20"/>
              </w:rPr>
              <w:t>opis materiałów i elementów wchodzących w jego skład,</w:t>
            </w:r>
            <w:r w:rsidRPr="0A64E333">
              <w:rPr>
                <w:rStyle w:val="eop"/>
                <w:rFonts w:ascii="Calibri" w:hAnsi="Calibri" w:cs="Calibri"/>
                <w:sz w:val="20"/>
                <w:szCs w:val="20"/>
              </w:rPr>
              <w:t> </w:t>
            </w:r>
          </w:p>
          <w:p w14:paraId="1D5675B6" w14:textId="370E8F60" w:rsidR="472EEA31" w:rsidRDefault="472EEA31" w:rsidP="0A64E333">
            <w:pPr>
              <w:pStyle w:val="Akapitzlist"/>
              <w:numPr>
                <w:ilvl w:val="1"/>
                <w:numId w:val="10"/>
              </w:numPr>
              <w:spacing w:line="256" w:lineRule="auto"/>
              <w:jc w:val="both"/>
              <w:rPr>
                <w:rStyle w:val="eop"/>
                <w:sz w:val="20"/>
                <w:szCs w:val="20"/>
              </w:rPr>
            </w:pPr>
            <w:r w:rsidRPr="0A64E333">
              <w:rPr>
                <w:rStyle w:val="eop"/>
                <w:rFonts w:ascii="Calibri" w:hAnsi="Calibri" w:cs="Calibri"/>
                <w:sz w:val="20"/>
                <w:szCs w:val="20"/>
              </w:rPr>
              <w:t>Interfejs użytkownika (UX/UI),</w:t>
            </w:r>
          </w:p>
          <w:p w14:paraId="303E87FF" w14:textId="351164EB" w:rsidR="705B5E02" w:rsidRDefault="705B5E02" w:rsidP="0A64E333">
            <w:pPr>
              <w:pStyle w:val="Akapitzlist"/>
              <w:numPr>
                <w:ilvl w:val="1"/>
                <w:numId w:val="10"/>
              </w:numPr>
              <w:spacing w:line="256" w:lineRule="auto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A64E333">
              <w:rPr>
                <w:rStyle w:val="normaltextrun"/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wskazanie możliwości wykonalności Demonstratora Baterii w ramach przedstawionego harmonogramu Przedsięwzięcia oraz możliwości osiągnięcia celów Przedsięwzięcia, </w:t>
            </w:r>
          </w:p>
          <w:p w14:paraId="410E8600" w14:textId="11E11C1B" w:rsidR="705B5E02" w:rsidRDefault="705B5E02" w:rsidP="0A64E333">
            <w:pPr>
              <w:pStyle w:val="Akapitzlist"/>
              <w:numPr>
                <w:ilvl w:val="1"/>
                <w:numId w:val="10"/>
              </w:numPr>
              <w:spacing w:beforeAutospacing="1" w:afterAutospacing="1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A64E333">
              <w:rPr>
                <w:rStyle w:val="normaltextrun"/>
                <w:rFonts w:ascii="Calibri" w:eastAsia="Calibri" w:hAnsi="Calibri" w:cs="Calibri"/>
                <w:color w:val="000000" w:themeColor="text1"/>
                <w:sz w:val="20"/>
                <w:szCs w:val="20"/>
              </w:rPr>
              <w:t>opis wykorzystania najlepszych praktyk inżynierskich przy projektowaniu Demonstratora Systemu oraz podejścia uwzględniającego bezpieczeństwo zastosowanych elementów, instalacji i urządzeń,</w:t>
            </w:r>
          </w:p>
          <w:p w14:paraId="4DEF5079" w14:textId="211C2CA6" w:rsidR="00C52139" w:rsidRPr="00C52139" w:rsidRDefault="75CEF99A" w:rsidP="0A64E333">
            <w:pPr>
              <w:pStyle w:val="Akapitzlist"/>
              <w:numPr>
                <w:ilvl w:val="0"/>
                <w:numId w:val="10"/>
              </w:numPr>
              <w:spacing w:line="256" w:lineRule="auto"/>
              <w:jc w:val="both"/>
              <w:rPr>
                <w:sz w:val="20"/>
                <w:szCs w:val="20"/>
              </w:rPr>
            </w:pPr>
            <w:r w:rsidRPr="0A64E333">
              <w:rPr>
                <w:rStyle w:val="normaltextrun"/>
                <w:rFonts w:ascii="Calibri" w:hAnsi="Calibri" w:cs="Calibri"/>
                <w:sz w:val="20"/>
                <w:szCs w:val="20"/>
              </w:rPr>
              <w:t>Wizualizacje lub rysunek techniczny Demonstratora Systemu,</w:t>
            </w:r>
            <w:r w:rsidRPr="0A64E333">
              <w:rPr>
                <w:rStyle w:val="eop"/>
                <w:rFonts w:ascii="Calibri" w:hAnsi="Calibri" w:cs="Calibri"/>
                <w:sz w:val="20"/>
                <w:szCs w:val="20"/>
              </w:rPr>
              <w:t> </w:t>
            </w:r>
            <w:r w:rsidR="13421F43" w:rsidRPr="0A64E333">
              <w:rPr>
                <w:rStyle w:val="normaltextrun"/>
                <w:rFonts w:ascii="Calibri" w:eastAsia="Calibri" w:hAnsi="Calibri" w:cs="Calibri"/>
                <w:color w:val="000000" w:themeColor="text1"/>
                <w:sz w:val="20"/>
                <w:szCs w:val="20"/>
              </w:rPr>
              <w:t>pozwalające na ocenę estetyki wykonania i designu,</w:t>
            </w:r>
          </w:p>
          <w:p w14:paraId="71743587" w14:textId="10BC7C43" w:rsidR="00C52139" w:rsidRPr="00C52139" w:rsidRDefault="75CEF99A" w:rsidP="00C52139">
            <w:pPr>
              <w:pStyle w:val="Akapitzlist"/>
              <w:numPr>
                <w:ilvl w:val="0"/>
                <w:numId w:val="10"/>
              </w:numPr>
              <w:spacing w:line="256" w:lineRule="auto"/>
              <w:jc w:val="both"/>
              <w:rPr>
                <w:sz w:val="20"/>
                <w:szCs w:val="20"/>
                <w:lang w:eastAsia="pl-PL"/>
              </w:rPr>
            </w:pPr>
            <w:r w:rsidRPr="0A64E333">
              <w:rPr>
                <w:rStyle w:val="normaltextrun"/>
                <w:rFonts w:ascii="Calibri" w:hAnsi="Calibri" w:cs="Calibri"/>
                <w:sz w:val="20"/>
                <w:szCs w:val="20"/>
              </w:rPr>
              <w:t>Opis rozwiązań z zakresu ergonomii i bezpieczeństwa zastosowanych w Demonstratorze Systemu,</w:t>
            </w:r>
            <w:r w:rsidRPr="0A64E333">
              <w:rPr>
                <w:rStyle w:val="eop"/>
                <w:rFonts w:ascii="Calibri" w:hAnsi="Calibri" w:cs="Calibri"/>
                <w:sz w:val="20"/>
                <w:szCs w:val="20"/>
              </w:rPr>
              <w:t> </w:t>
            </w:r>
          </w:p>
          <w:p w14:paraId="2CDF86C7" w14:textId="4873416B" w:rsidR="00C52139" w:rsidRPr="00CB343D" w:rsidRDefault="75CEF99A" w:rsidP="00C52139">
            <w:pPr>
              <w:pStyle w:val="Akapitzlist"/>
              <w:numPr>
                <w:ilvl w:val="0"/>
                <w:numId w:val="10"/>
              </w:numPr>
              <w:spacing w:line="256" w:lineRule="auto"/>
              <w:jc w:val="both"/>
              <w:rPr>
                <w:sz w:val="20"/>
                <w:szCs w:val="20"/>
                <w:lang w:eastAsia="pl-PL"/>
              </w:rPr>
            </w:pPr>
            <w:r w:rsidRPr="0A64E333">
              <w:rPr>
                <w:sz w:val="20"/>
                <w:szCs w:val="20"/>
                <w:lang w:eastAsia="pl-PL"/>
              </w:rPr>
              <w:t>Zestawienie parametrów Demonstratora Systemu planowanych do osiągnięcia – sprawność, wymiary Urządzenia Centralnego, poziom hałasu Demonstratora Systemu,</w:t>
            </w:r>
          </w:p>
          <w:p w14:paraId="7E3DC498" w14:textId="6CE6F12E" w:rsidR="00CB343D" w:rsidRDefault="50154145" w:rsidP="0A64E333">
            <w:pPr>
              <w:pStyle w:val="Akapitzlist"/>
              <w:numPr>
                <w:ilvl w:val="0"/>
                <w:numId w:val="10"/>
              </w:numPr>
              <w:spacing w:line="256" w:lineRule="auto"/>
              <w:jc w:val="both"/>
              <w:rPr>
                <w:rFonts w:eastAsiaTheme="minorEastAsia"/>
                <w:sz w:val="20"/>
                <w:szCs w:val="20"/>
                <w:lang w:eastAsia="pl-PL"/>
              </w:rPr>
            </w:pPr>
            <w:r w:rsidRPr="0A64E333">
              <w:rPr>
                <w:sz w:val="20"/>
                <w:szCs w:val="20"/>
                <w:lang w:eastAsia="pl-PL"/>
              </w:rPr>
              <w:t>Skalowalność Systemu - możliwość oraz koszt zastosowania proponowanej przez Wnioskodawcę Technologii w skali innej niż skala Demonstratora Systemu,</w:t>
            </w:r>
          </w:p>
          <w:p w14:paraId="22ABE7DF" w14:textId="117C6D40" w:rsidR="00CB343D" w:rsidRDefault="50154145" w:rsidP="0A64E333">
            <w:pPr>
              <w:pStyle w:val="Akapitzlist"/>
              <w:numPr>
                <w:ilvl w:val="0"/>
                <w:numId w:val="10"/>
              </w:numPr>
              <w:spacing w:line="256" w:lineRule="auto"/>
              <w:jc w:val="both"/>
              <w:rPr>
                <w:rFonts w:eastAsiaTheme="minorEastAsia"/>
                <w:sz w:val="20"/>
                <w:szCs w:val="20"/>
                <w:lang w:eastAsia="pl-PL"/>
              </w:rPr>
            </w:pPr>
            <w:r w:rsidRPr="0A64E333">
              <w:rPr>
                <w:sz w:val="20"/>
                <w:szCs w:val="20"/>
                <w:lang w:eastAsia="pl-PL"/>
              </w:rPr>
              <w:t xml:space="preserve">Ryzyka związane z produkcją i eksploatacją </w:t>
            </w:r>
            <w:r w:rsidR="75CEF99A" w:rsidRPr="0A64E333">
              <w:rPr>
                <w:sz w:val="20"/>
                <w:szCs w:val="20"/>
                <w:lang w:eastAsia="pl-PL"/>
              </w:rPr>
              <w:t xml:space="preserve">Demonstratora </w:t>
            </w:r>
            <w:r w:rsidRPr="0A64E333">
              <w:rPr>
                <w:sz w:val="20"/>
                <w:szCs w:val="20"/>
                <w:lang w:eastAsia="pl-PL"/>
              </w:rPr>
              <w:t>Systemu, o</w:t>
            </w:r>
            <w:r w:rsidR="75CEF99A" w:rsidRPr="0A64E333">
              <w:rPr>
                <w:sz w:val="20"/>
                <w:szCs w:val="20"/>
                <w:lang w:eastAsia="pl-PL"/>
              </w:rPr>
              <w:t>raz sposób zarządzania ryzykiem.</w:t>
            </w:r>
          </w:p>
          <w:p w14:paraId="41AB3BFB" w14:textId="77777777" w:rsidR="00CB343D" w:rsidRDefault="00CB343D" w:rsidP="799A9864">
            <w:pPr>
              <w:pStyle w:val="Akapitzlist"/>
              <w:ind w:left="0"/>
              <w:jc w:val="both"/>
              <w:rPr>
                <w:rFonts w:cs="Times New Roman"/>
                <w:sz w:val="20"/>
                <w:szCs w:val="20"/>
              </w:rPr>
            </w:pPr>
          </w:p>
          <w:p w14:paraId="3207F98A" w14:textId="24D866B5" w:rsidR="009C051E" w:rsidRPr="00C64753" w:rsidRDefault="009C051E" w:rsidP="799A9864">
            <w:pPr>
              <w:pStyle w:val="Akapitzlist"/>
              <w:ind w:left="0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9C051E" w14:paraId="784F6E3E" w14:textId="77777777" w:rsidTr="0A64E333">
        <w:trPr>
          <w:trHeight w:val="1336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1214171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16" w:type="dxa"/>
              </w:tcPr>
              <w:p w14:paraId="7A6CB76A" w14:textId="77777777" w:rsidR="009C051E" w:rsidRDefault="009C051E" w:rsidP="00BD59F0">
                <w:pPr>
                  <w:pStyle w:val="Akapitzlist"/>
                  <w:spacing w:before="60" w:after="60" w:line="276" w:lineRule="auto"/>
                  <w:ind w:left="31"/>
                  <w:jc w:val="both"/>
                  <w:rPr>
                    <w:rFonts w:ascii="Times New Roman" w:hAnsi="Times New Roman" w:cs="Times New Roman"/>
                    <w:b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349" w:type="dxa"/>
            <w:gridSpan w:val="2"/>
          </w:tcPr>
          <w:p w14:paraId="37C5570B" w14:textId="77777777" w:rsidR="009C051E" w:rsidRDefault="009C051E" w:rsidP="00BD59F0">
            <w:pPr>
              <w:pStyle w:val="Akapitzlist"/>
              <w:spacing w:before="60" w:after="60" w:line="276" w:lineRule="auto"/>
              <w:ind w:left="31"/>
              <w:jc w:val="both"/>
              <w:rPr>
                <w:rFonts w:ascii="Times New Roman" w:hAnsi="Times New Roman" w:cs="Times New Roman"/>
                <w:b/>
              </w:rPr>
            </w:pPr>
          </w:p>
          <w:p w14:paraId="28A90C73" w14:textId="4922CF92" w:rsidR="009C051E" w:rsidRPr="00662F92" w:rsidRDefault="039A2068" w:rsidP="0A64E333">
            <w:pPr>
              <w:pStyle w:val="Akapitzlist"/>
              <w:spacing w:before="60" w:after="60" w:line="276" w:lineRule="auto"/>
              <w:ind w:left="31"/>
              <w:contextualSpacing w:val="0"/>
              <w:jc w:val="both"/>
              <w:rPr>
                <w:rFonts w:cs="Times New Roman"/>
                <w:i/>
                <w:iCs/>
                <w:sz w:val="20"/>
                <w:szCs w:val="20"/>
              </w:rPr>
            </w:pPr>
            <w:r w:rsidRPr="0A64E333">
              <w:rPr>
                <w:rFonts w:cs="Times New Roman"/>
                <w:i/>
                <w:iCs/>
                <w:sz w:val="20"/>
                <w:szCs w:val="20"/>
              </w:rPr>
              <w:t xml:space="preserve">W tym </w:t>
            </w:r>
            <w:r w:rsidR="75CEF99A" w:rsidRPr="0A64E333">
              <w:rPr>
                <w:rFonts w:cs="Times New Roman"/>
                <w:i/>
                <w:iCs/>
                <w:sz w:val="20"/>
                <w:szCs w:val="20"/>
              </w:rPr>
              <w:t>polu</w:t>
            </w:r>
            <w:r w:rsidRPr="0A64E333">
              <w:rPr>
                <w:rFonts w:cs="Times New Roman"/>
                <w:i/>
                <w:iCs/>
                <w:sz w:val="20"/>
                <w:szCs w:val="20"/>
              </w:rPr>
              <w:t xml:space="preserve"> proszę wpisać o</w:t>
            </w:r>
            <w:r w:rsidR="5C9E6458" w:rsidRPr="0A64E333">
              <w:rPr>
                <w:rFonts w:cs="Times New Roman"/>
                <w:i/>
                <w:iCs/>
                <w:sz w:val="20"/>
                <w:szCs w:val="20"/>
              </w:rPr>
              <w:t xml:space="preserve">pis </w:t>
            </w:r>
            <w:r w:rsidR="50154145" w:rsidRPr="0A64E333">
              <w:rPr>
                <w:rFonts w:cs="Times New Roman"/>
                <w:i/>
                <w:iCs/>
                <w:sz w:val="20"/>
                <w:szCs w:val="20"/>
              </w:rPr>
              <w:t>koncepcyjny Systemu Magazynowania Energii elektry</w:t>
            </w:r>
            <w:r w:rsidRPr="0A64E333">
              <w:rPr>
                <w:rFonts w:cs="Times New Roman"/>
                <w:i/>
                <w:iCs/>
                <w:sz w:val="20"/>
                <w:szCs w:val="20"/>
              </w:rPr>
              <w:t>cznej zgodnie z podpunktami a)-</w:t>
            </w:r>
            <w:r w:rsidR="76436B39" w:rsidRPr="0A64E333">
              <w:rPr>
                <w:rFonts w:cs="Times New Roman"/>
                <w:i/>
                <w:iCs/>
                <w:sz w:val="20"/>
                <w:szCs w:val="20"/>
              </w:rPr>
              <w:t>j</w:t>
            </w:r>
            <w:r w:rsidR="50154145" w:rsidRPr="0A64E333">
              <w:rPr>
                <w:rFonts w:cs="Times New Roman"/>
                <w:i/>
                <w:iCs/>
                <w:sz w:val="20"/>
                <w:szCs w:val="20"/>
              </w:rPr>
              <w:t>), przy czym w opisie należy zachować kolejność podpunktów.</w:t>
            </w:r>
          </w:p>
        </w:tc>
      </w:tr>
    </w:tbl>
    <w:p w14:paraId="66E706D2" w14:textId="77777777" w:rsidR="00CB343D" w:rsidRDefault="00CB343D" w:rsidP="00DB0580">
      <w:pPr>
        <w:pStyle w:val="Akapitzlist"/>
        <w:spacing w:before="60" w:after="60" w:line="276" w:lineRule="auto"/>
        <w:ind w:left="0"/>
        <w:contextualSpacing w:val="0"/>
        <w:jc w:val="both"/>
        <w:rPr>
          <w:rFonts w:ascii="Times New Roman" w:hAnsi="Times New Roman" w:cs="Times New Roman"/>
        </w:rPr>
      </w:pPr>
    </w:p>
    <w:p w14:paraId="3D8B493D" w14:textId="4FCB2105" w:rsidR="005B69D8" w:rsidRPr="005B69D8" w:rsidRDefault="005B69D8" w:rsidP="005B69D8">
      <w:pPr>
        <w:pStyle w:val="Legenda"/>
        <w:keepNext/>
      </w:pPr>
      <w:r>
        <w:t xml:space="preserve">Tabela </w:t>
      </w:r>
      <w:r w:rsidR="00D55FC0">
        <w:t>F</w:t>
      </w:r>
      <w:r>
        <w:t xml:space="preserve">.2 Proponowane przez </w:t>
      </w:r>
      <w:r w:rsidR="00CA0D50">
        <w:t xml:space="preserve">Wnioskodawcę </w:t>
      </w:r>
      <w:r>
        <w:t xml:space="preserve">rozwiązania innowacyjne dla Systemu Magazynowania Energii elektrycznej – </w:t>
      </w:r>
      <w:r w:rsidR="00D55FC0">
        <w:t>Wymaganie Jakościowe nr 8</w:t>
      </w:r>
      <w:r w:rsidR="003633B5">
        <w:t xml:space="preserve">.3 - </w:t>
      </w:r>
      <w:r w:rsidR="006D1CF7">
        <w:t>S</w:t>
      </w:r>
      <w:r>
        <w:t>trumień „System”</w:t>
      </w:r>
    </w:p>
    <w:tbl>
      <w:tblPr>
        <w:tblStyle w:val="Tabela-Siatka1"/>
        <w:tblW w:w="10065" w:type="dxa"/>
        <w:tblInd w:w="-147" w:type="dxa"/>
        <w:tblLook w:val="04A0" w:firstRow="1" w:lastRow="0" w:firstColumn="1" w:lastColumn="0" w:noHBand="0" w:noVBand="1"/>
      </w:tblPr>
      <w:tblGrid>
        <w:gridCol w:w="716"/>
        <w:gridCol w:w="709"/>
        <w:gridCol w:w="8640"/>
      </w:tblGrid>
      <w:tr w:rsidR="00C64753" w14:paraId="695FA81A" w14:textId="77777777" w:rsidTr="0A64E333">
        <w:trPr>
          <w:trHeight w:val="1134"/>
        </w:trPr>
        <w:tc>
          <w:tcPr>
            <w:tcW w:w="716" w:type="dxa"/>
            <w:tcBorders>
              <w:bottom w:val="single" w:sz="4" w:space="0" w:color="auto"/>
            </w:tcBorders>
            <w:shd w:val="clear" w:color="auto" w:fill="A8D08D" w:themeFill="accent6" w:themeFillTint="99"/>
          </w:tcPr>
          <w:p w14:paraId="043C6782" w14:textId="77777777" w:rsidR="00C64753" w:rsidRDefault="00C64753" w:rsidP="00BE5CF0">
            <w:pPr>
              <w:jc w:val="center"/>
              <w:rPr>
                <w:sz w:val="12"/>
                <w:szCs w:val="12"/>
              </w:rPr>
            </w:pPr>
            <w:r w:rsidRPr="6B16F5A3">
              <w:rPr>
                <w:sz w:val="12"/>
                <w:szCs w:val="12"/>
              </w:rPr>
              <w:t>Tajemnica przedsię-biorstwa?</w:t>
            </w:r>
          </w:p>
          <w:p w14:paraId="1C5B8C38" w14:textId="77777777" w:rsidR="00C64753" w:rsidRPr="00DE04E9" w:rsidRDefault="00C64753" w:rsidP="00BE5CF0">
            <w:pPr>
              <w:jc w:val="center"/>
              <w:rPr>
                <w:color w:val="44546A" w:themeColor="text2"/>
                <w:sz w:val="12"/>
                <w:szCs w:val="12"/>
              </w:rPr>
            </w:pPr>
            <w:r w:rsidRPr="6B16F5A3">
              <w:rPr>
                <w:sz w:val="12"/>
                <w:szCs w:val="12"/>
              </w:rPr>
              <w:t>(</w:t>
            </w:r>
            <w:r w:rsidRPr="6B16F5A3">
              <w:rPr>
                <w:rFonts w:ascii="Wingdings" w:eastAsia="Wingdings" w:hAnsi="Wingdings"/>
                <w:color w:val="44546A" w:themeColor="text2"/>
                <w:sz w:val="12"/>
                <w:szCs w:val="12"/>
              </w:rPr>
              <w:t></w:t>
            </w:r>
            <w:r w:rsidRPr="6B16F5A3">
              <w:rPr>
                <w:color w:val="44546A" w:themeColor="text2"/>
                <w:sz w:val="12"/>
                <w:szCs w:val="12"/>
              </w:rPr>
              <w:t>= tak</w:t>
            </w:r>
          </w:p>
          <w:p w14:paraId="7F1EF756" w14:textId="77777777" w:rsidR="00C64753" w:rsidRPr="00347FD6" w:rsidRDefault="00C64753" w:rsidP="00BE5CF0">
            <w:pPr>
              <w:rPr>
                <w:sz w:val="20"/>
                <w:szCs w:val="20"/>
                <w:u w:val="single"/>
              </w:rPr>
            </w:pPr>
            <w:r w:rsidRPr="6B16F5A3">
              <w:rPr>
                <w:rFonts w:ascii="MS Gothic" w:eastAsia="MS Gothic" w:hAnsi="MS Gothic"/>
                <w:color w:val="44546A" w:themeColor="text2"/>
                <w:sz w:val="12"/>
                <w:szCs w:val="12"/>
              </w:rPr>
              <w:t>□</w:t>
            </w:r>
            <w:r w:rsidRPr="6B16F5A3">
              <w:rPr>
                <w:color w:val="44546A" w:themeColor="text2"/>
                <w:sz w:val="12"/>
                <w:szCs w:val="12"/>
              </w:rPr>
              <w:t>= nie)</w:t>
            </w:r>
          </w:p>
        </w:tc>
        <w:tc>
          <w:tcPr>
            <w:tcW w:w="709" w:type="dxa"/>
            <w:shd w:val="clear" w:color="auto" w:fill="A8D08D" w:themeFill="accent6" w:themeFillTint="99"/>
            <w:vAlign w:val="center"/>
          </w:tcPr>
          <w:p w14:paraId="6203AAE1" w14:textId="00858078" w:rsidR="00C64753" w:rsidRPr="009C051E" w:rsidRDefault="00D55FC0" w:rsidP="00BE5CF0">
            <w:pPr>
              <w:rPr>
                <w:sz w:val="20"/>
                <w:szCs w:val="20"/>
                <w:u w:val="single"/>
              </w:rPr>
            </w:pPr>
            <w:r>
              <w:rPr>
                <w:rFonts w:cstheme="minorHAnsi"/>
                <w:b/>
                <w:sz w:val="20"/>
                <w:szCs w:val="20"/>
              </w:rPr>
              <w:t>F</w:t>
            </w:r>
            <w:r w:rsidR="005B69D8">
              <w:rPr>
                <w:rFonts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8640" w:type="dxa"/>
            <w:shd w:val="clear" w:color="auto" w:fill="A8D08D" w:themeFill="accent6" w:themeFillTint="99"/>
            <w:vAlign w:val="center"/>
          </w:tcPr>
          <w:p w14:paraId="41BF77B1" w14:textId="30B2AB37" w:rsidR="00C64753" w:rsidRPr="008A7255" w:rsidRDefault="00302938" w:rsidP="005B69D8">
            <w:pPr>
              <w:jc w:val="center"/>
              <w:rPr>
                <w:sz w:val="20"/>
                <w:szCs w:val="20"/>
                <w:u w:val="single"/>
              </w:rPr>
            </w:pPr>
            <w:r>
              <w:rPr>
                <w:rFonts w:cstheme="minorHAnsi"/>
                <w:b/>
                <w:sz w:val="20"/>
                <w:szCs w:val="20"/>
              </w:rPr>
              <w:t>P</w:t>
            </w:r>
            <w:r w:rsidR="005B69D8">
              <w:rPr>
                <w:rFonts w:cstheme="minorHAnsi"/>
                <w:b/>
                <w:sz w:val="20"/>
                <w:szCs w:val="20"/>
              </w:rPr>
              <w:t xml:space="preserve">roponowane przez </w:t>
            </w:r>
            <w:r w:rsidR="00CA0D50">
              <w:rPr>
                <w:rFonts w:cstheme="minorHAnsi"/>
                <w:b/>
                <w:sz w:val="20"/>
                <w:szCs w:val="20"/>
              </w:rPr>
              <w:t xml:space="preserve">Wnioskodawcę </w:t>
            </w:r>
            <w:r>
              <w:rPr>
                <w:rFonts w:cstheme="minorHAnsi"/>
                <w:b/>
                <w:sz w:val="20"/>
                <w:szCs w:val="20"/>
              </w:rPr>
              <w:t>rozwiązania innowacyjne dla</w:t>
            </w:r>
            <w:r w:rsidR="00C64753" w:rsidRPr="007A3046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="00C64753">
              <w:rPr>
                <w:rFonts w:cstheme="minorHAnsi"/>
                <w:b/>
                <w:sz w:val="20"/>
                <w:szCs w:val="20"/>
              </w:rPr>
              <w:t>Systemu</w:t>
            </w:r>
            <w:r w:rsidR="00C64753" w:rsidRPr="007A3046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="00C64753">
              <w:rPr>
                <w:rFonts w:cstheme="minorHAnsi"/>
                <w:b/>
                <w:sz w:val="20"/>
                <w:szCs w:val="20"/>
              </w:rPr>
              <w:t>Magazynowania E</w:t>
            </w:r>
            <w:r>
              <w:rPr>
                <w:rFonts w:cstheme="minorHAnsi"/>
                <w:b/>
                <w:sz w:val="20"/>
                <w:szCs w:val="20"/>
              </w:rPr>
              <w:t>nergii elektrycznej</w:t>
            </w:r>
          </w:p>
        </w:tc>
      </w:tr>
      <w:tr w:rsidR="00C64753" w14:paraId="3FAB7F5C" w14:textId="77777777" w:rsidTr="0A64E333">
        <w:tc>
          <w:tcPr>
            <w:tcW w:w="716" w:type="dxa"/>
            <w:tcBorders>
              <w:bottom w:val="single" w:sz="4" w:space="0" w:color="auto"/>
              <w:tr2bl w:val="single" w:sz="4" w:space="0" w:color="auto"/>
            </w:tcBorders>
            <w:shd w:val="clear" w:color="auto" w:fill="A8D08D" w:themeFill="accent6" w:themeFillTint="99"/>
          </w:tcPr>
          <w:p w14:paraId="15C0CF61" w14:textId="77777777" w:rsidR="00C64753" w:rsidRPr="008A7255" w:rsidRDefault="00C64753" w:rsidP="00BE5CF0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9349" w:type="dxa"/>
            <w:gridSpan w:val="2"/>
            <w:shd w:val="clear" w:color="auto" w:fill="A8D08D" w:themeFill="accent6" w:themeFillTint="99"/>
          </w:tcPr>
          <w:p w14:paraId="78988535" w14:textId="77777777" w:rsidR="00C52139" w:rsidRDefault="00C52139" w:rsidP="00C52139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eastAsiaTheme="majorEastAsia" w:hAnsi="Calibri" w:cs="Calibri"/>
                <w:sz w:val="20"/>
                <w:szCs w:val="20"/>
              </w:rPr>
            </w:pPr>
            <w:r w:rsidRPr="202FB7CD">
              <w:rPr>
                <w:rStyle w:val="normaltextrun"/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Zamawiający wymaga, aby System Magazynowania </w:t>
            </w:r>
            <w:r>
              <w:rPr>
                <w:rStyle w:val="normaltextrun"/>
                <w:rFonts w:ascii="Calibri" w:eastAsiaTheme="majorEastAsia" w:hAnsi="Calibri" w:cs="Calibri"/>
                <w:sz w:val="20"/>
                <w:szCs w:val="20"/>
              </w:rPr>
              <w:t>zawierał elementy</w:t>
            </w:r>
            <w:r w:rsidRPr="18DEA8C6">
              <w:rPr>
                <w:rStyle w:val="normaltextrun"/>
                <w:rFonts w:ascii="Calibri" w:eastAsiaTheme="majorEastAsia" w:hAnsi="Calibri" w:cs="Calibri"/>
                <w:sz w:val="20"/>
                <w:szCs w:val="20"/>
              </w:rPr>
              <w:t xml:space="preserve"> innowacyjne</w:t>
            </w:r>
            <w:r>
              <w:rPr>
                <w:rStyle w:val="normaltextrun"/>
                <w:rFonts w:ascii="Calibri" w:eastAsiaTheme="majorEastAsia" w:hAnsi="Calibri" w:cs="Calibri"/>
                <w:sz w:val="20"/>
                <w:szCs w:val="20"/>
              </w:rPr>
              <w:t xml:space="preserve">, </w:t>
            </w:r>
            <w:r w:rsidRPr="18DEA8C6">
              <w:rPr>
                <w:rStyle w:val="normaltextrun"/>
                <w:rFonts w:ascii="Calibri" w:eastAsiaTheme="majorEastAsia" w:hAnsi="Calibri" w:cs="Calibri"/>
                <w:sz w:val="20"/>
                <w:szCs w:val="20"/>
              </w:rPr>
              <w:t xml:space="preserve">w skali kraju lub Europy, np. w zakresie wykorzystywanych </w:t>
            </w:r>
            <w:r>
              <w:rPr>
                <w:rStyle w:val="normaltextrun"/>
                <w:rFonts w:ascii="Calibri" w:eastAsiaTheme="majorEastAsia" w:hAnsi="Calibri" w:cs="Calibri"/>
                <w:sz w:val="20"/>
                <w:szCs w:val="20"/>
              </w:rPr>
              <w:t xml:space="preserve">rozwiązań, </w:t>
            </w:r>
            <w:r w:rsidRPr="18DEA8C6">
              <w:rPr>
                <w:rStyle w:val="normaltextrun"/>
                <w:rFonts w:ascii="Calibri" w:eastAsiaTheme="majorEastAsia" w:hAnsi="Calibri" w:cs="Calibri"/>
                <w:sz w:val="20"/>
                <w:szCs w:val="20"/>
              </w:rPr>
              <w:t>surowców, uniwersalności, sprawności, kosztów w przeliczeniu na efektywną jednostkę pojemności. </w:t>
            </w:r>
          </w:p>
          <w:p w14:paraId="2D5D7393" w14:textId="77777777" w:rsidR="005B69D8" w:rsidRPr="006D1CF7" w:rsidRDefault="005B69D8" w:rsidP="799A9864">
            <w:pPr>
              <w:jc w:val="both"/>
              <w:rPr>
                <w:sz w:val="20"/>
                <w:szCs w:val="20"/>
              </w:rPr>
            </w:pPr>
          </w:p>
          <w:p w14:paraId="752791FC" w14:textId="77777777" w:rsidR="005B69D8" w:rsidRPr="006D1CF7" w:rsidRDefault="005B69D8" w:rsidP="799A9864">
            <w:pPr>
              <w:jc w:val="both"/>
              <w:rPr>
                <w:sz w:val="20"/>
                <w:szCs w:val="20"/>
              </w:rPr>
            </w:pPr>
            <w:r w:rsidRPr="799A9864">
              <w:rPr>
                <w:sz w:val="20"/>
                <w:szCs w:val="20"/>
              </w:rPr>
              <w:t>Innowacyjność należy rozumieć jako wdrożenie nowego lub znacząco udoskonalonego produktu, procesu lub usługi w stosunku do istniejących na rynku rozwiązań. Zamawiający wymaga, aby Wnioskodawca wskazał wszystkie innowacje produktowe i procesowe, jakie planuje zaimplementować, przedstawił ich założenia i uzasadnił ich innowacyjność. </w:t>
            </w:r>
          </w:p>
          <w:p w14:paraId="70EFEEDD" w14:textId="77777777" w:rsidR="00C64753" w:rsidRDefault="00C64753" w:rsidP="008254D8">
            <w:pPr>
              <w:pStyle w:val="Akapitzlist"/>
              <w:ind w:left="567"/>
              <w:jc w:val="both"/>
            </w:pPr>
          </w:p>
        </w:tc>
      </w:tr>
      <w:tr w:rsidR="00C64753" w14:paraId="15263281" w14:textId="77777777" w:rsidTr="0A64E333">
        <w:trPr>
          <w:trHeight w:val="1336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2839278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16" w:type="dxa"/>
              </w:tcPr>
              <w:p w14:paraId="6065E5E5" w14:textId="77777777" w:rsidR="00C64753" w:rsidRDefault="00C64753" w:rsidP="00BE5CF0">
                <w:pPr>
                  <w:pStyle w:val="Akapitzlist"/>
                  <w:spacing w:before="60" w:after="60" w:line="276" w:lineRule="auto"/>
                  <w:ind w:left="31"/>
                  <w:jc w:val="both"/>
                  <w:rPr>
                    <w:rFonts w:ascii="Times New Roman" w:hAnsi="Times New Roman" w:cs="Times New Roman"/>
                    <w:b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349" w:type="dxa"/>
            <w:gridSpan w:val="2"/>
          </w:tcPr>
          <w:p w14:paraId="40315C7B" w14:textId="77777777" w:rsidR="00C64753" w:rsidRDefault="00C64753" w:rsidP="00BE5CF0">
            <w:pPr>
              <w:pStyle w:val="Akapitzlist"/>
              <w:spacing w:before="60" w:after="60" w:line="276" w:lineRule="auto"/>
              <w:ind w:left="31"/>
              <w:jc w:val="both"/>
              <w:rPr>
                <w:rFonts w:ascii="Times New Roman" w:hAnsi="Times New Roman" w:cs="Times New Roman"/>
                <w:b/>
              </w:rPr>
            </w:pPr>
          </w:p>
          <w:p w14:paraId="40B5AFCD" w14:textId="1B01BC0E" w:rsidR="00C64753" w:rsidRPr="00662F92" w:rsidRDefault="039A2068" w:rsidP="0A64E333">
            <w:pPr>
              <w:pStyle w:val="Akapitzlist"/>
              <w:spacing w:before="60" w:after="60" w:line="276" w:lineRule="auto"/>
              <w:ind w:left="31"/>
              <w:contextualSpacing w:val="0"/>
              <w:jc w:val="both"/>
              <w:rPr>
                <w:rFonts w:cs="Times New Roman"/>
                <w:i/>
                <w:iCs/>
              </w:rPr>
            </w:pPr>
            <w:r w:rsidRPr="0A64E333">
              <w:rPr>
                <w:rFonts w:cs="Times New Roman"/>
                <w:i/>
                <w:iCs/>
                <w:sz w:val="20"/>
                <w:szCs w:val="20"/>
              </w:rPr>
              <w:t xml:space="preserve">W tym </w:t>
            </w:r>
            <w:r w:rsidR="75CEF99A" w:rsidRPr="0A64E333">
              <w:rPr>
                <w:rFonts w:cs="Times New Roman"/>
                <w:i/>
                <w:iCs/>
                <w:sz w:val="20"/>
                <w:szCs w:val="20"/>
              </w:rPr>
              <w:t>polu</w:t>
            </w:r>
            <w:r w:rsidRPr="0A64E333">
              <w:rPr>
                <w:rFonts w:cs="Times New Roman"/>
                <w:i/>
                <w:iCs/>
                <w:sz w:val="20"/>
                <w:szCs w:val="20"/>
              </w:rPr>
              <w:t xml:space="preserve"> proszę wpisać u</w:t>
            </w:r>
            <w:r w:rsidR="75CEF99A" w:rsidRPr="0A64E333">
              <w:rPr>
                <w:i/>
                <w:iCs/>
                <w:sz w:val="20"/>
                <w:szCs w:val="20"/>
              </w:rPr>
              <w:t>zasadnienie spełnienia W</w:t>
            </w:r>
            <w:r w:rsidR="0068519E" w:rsidRPr="0A64E333">
              <w:rPr>
                <w:i/>
                <w:iCs/>
                <w:sz w:val="20"/>
                <w:szCs w:val="20"/>
              </w:rPr>
              <w:t xml:space="preserve">ymagania </w:t>
            </w:r>
            <w:r w:rsidR="75CEF99A" w:rsidRPr="0A64E333">
              <w:rPr>
                <w:i/>
                <w:iCs/>
                <w:sz w:val="20"/>
                <w:szCs w:val="20"/>
              </w:rPr>
              <w:t>Jakościowego</w:t>
            </w:r>
            <w:r w:rsidR="35AEB6EF" w:rsidRPr="0A64E333">
              <w:rPr>
                <w:i/>
                <w:iCs/>
                <w:sz w:val="20"/>
                <w:szCs w:val="20"/>
              </w:rPr>
              <w:t xml:space="preserve"> </w:t>
            </w:r>
            <w:r w:rsidR="0068519E" w:rsidRPr="0A64E333">
              <w:rPr>
                <w:i/>
                <w:iCs/>
                <w:sz w:val="20"/>
                <w:szCs w:val="20"/>
              </w:rPr>
              <w:t>- wskazanie rozwiązań innowacyjnych, ich skali i uzasadnienia innowacyjności.</w:t>
            </w:r>
            <w:r w:rsidR="0997061C" w:rsidRPr="0A64E333">
              <w:rPr>
                <w:rFonts w:cs="Times New Roman"/>
                <w:i/>
                <w:iCs/>
                <w:sz w:val="20"/>
                <w:szCs w:val="20"/>
              </w:rPr>
              <w:t xml:space="preserve"> </w:t>
            </w:r>
          </w:p>
        </w:tc>
      </w:tr>
    </w:tbl>
    <w:p w14:paraId="55309ECF" w14:textId="77777777" w:rsidR="0068519E" w:rsidRDefault="0068519E" w:rsidP="00DB0580">
      <w:pPr>
        <w:pStyle w:val="Akapitzlist"/>
        <w:spacing w:before="60" w:after="60" w:line="276" w:lineRule="auto"/>
        <w:ind w:left="0"/>
        <w:contextualSpacing w:val="0"/>
        <w:jc w:val="both"/>
        <w:rPr>
          <w:rFonts w:ascii="Times New Roman" w:hAnsi="Times New Roman" w:cs="Times New Roman"/>
        </w:rPr>
      </w:pPr>
    </w:p>
    <w:p w14:paraId="7F182F9F" w14:textId="1808B913" w:rsidR="00373367" w:rsidRPr="00373367" w:rsidRDefault="005B69D8" w:rsidP="00373367">
      <w:pPr>
        <w:pStyle w:val="Legenda"/>
        <w:keepNext/>
      </w:pPr>
      <w:r>
        <w:t xml:space="preserve">Tabela </w:t>
      </w:r>
      <w:r w:rsidR="00D55FC0">
        <w:t>F</w:t>
      </w:r>
      <w:r>
        <w:t>.3</w:t>
      </w:r>
      <w:r w:rsidR="00373367">
        <w:t xml:space="preserve"> </w:t>
      </w:r>
      <w:r w:rsidR="002F10F3">
        <w:t xml:space="preserve">Potencjał wdrożeniowy w skali kraju i Europy dla </w:t>
      </w:r>
      <w:r w:rsidR="00373367">
        <w:t>planowane</w:t>
      </w:r>
      <w:r w:rsidR="0068519E">
        <w:t>go Systemu M</w:t>
      </w:r>
      <w:r w:rsidR="00373367">
        <w:t xml:space="preserve">agazynowania </w:t>
      </w:r>
      <w:r w:rsidR="0068519E">
        <w:t>E</w:t>
      </w:r>
      <w:r w:rsidR="00373367">
        <w:t xml:space="preserve">nergii elektrycznej – </w:t>
      </w:r>
      <w:r w:rsidR="003633B5">
        <w:t>Wymaganie Jakośc</w:t>
      </w:r>
      <w:r w:rsidR="00D55FC0">
        <w:t>iowe nr 8</w:t>
      </w:r>
      <w:r w:rsidR="003633B5">
        <w:t xml:space="preserve">.4 - </w:t>
      </w:r>
      <w:r w:rsidR="0068519E">
        <w:t>S</w:t>
      </w:r>
      <w:r w:rsidR="00373367">
        <w:t xml:space="preserve">trumień </w:t>
      </w:r>
      <w:r>
        <w:t>„S</w:t>
      </w:r>
      <w:r w:rsidR="00B21DDA">
        <w:t>ystem</w:t>
      </w:r>
      <w:r>
        <w:t>”</w:t>
      </w:r>
    </w:p>
    <w:tbl>
      <w:tblPr>
        <w:tblStyle w:val="Tabela-Siatka1"/>
        <w:tblW w:w="10065" w:type="dxa"/>
        <w:tblInd w:w="-147" w:type="dxa"/>
        <w:tblLook w:val="04A0" w:firstRow="1" w:lastRow="0" w:firstColumn="1" w:lastColumn="0" w:noHBand="0" w:noVBand="1"/>
      </w:tblPr>
      <w:tblGrid>
        <w:gridCol w:w="716"/>
        <w:gridCol w:w="709"/>
        <w:gridCol w:w="8640"/>
      </w:tblGrid>
      <w:tr w:rsidR="00373367" w14:paraId="2FFB1C27" w14:textId="77777777" w:rsidTr="0A64E333">
        <w:trPr>
          <w:trHeight w:val="1134"/>
        </w:trPr>
        <w:tc>
          <w:tcPr>
            <w:tcW w:w="716" w:type="dxa"/>
            <w:tcBorders>
              <w:bottom w:val="single" w:sz="4" w:space="0" w:color="auto"/>
            </w:tcBorders>
            <w:shd w:val="clear" w:color="auto" w:fill="A8D08D" w:themeFill="accent6" w:themeFillTint="99"/>
          </w:tcPr>
          <w:p w14:paraId="2A57951D" w14:textId="77777777" w:rsidR="00373367" w:rsidRDefault="00373367" w:rsidP="00BD59F0">
            <w:pPr>
              <w:jc w:val="center"/>
              <w:rPr>
                <w:sz w:val="12"/>
                <w:szCs w:val="12"/>
              </w:rPr>
            </w:pPr>
            <w:r w:rsidRPr="6B16F5A3">
              <w:rPr>
                <w:sz w:val="12"/>
                <w:szCs w:val="12"/>
              </w:rPr>
              <w:t>Tajemnica przedsię-biorstwa?</w:t>
            </w:r>
          </w:p>
          <w:p w14:paraId="7D004330" w14:textId="77777777" w:rsidR="00373367" w:rsidRPr="00DE04E9" w:rsidRDefault="00373367" w:rsidP="00BD59F0">
            <w:pPr>
              <w:jc w:val="center"/>
              <w:rPr>
                <w:color w:val="44546A" w:themeColor="text2"/>
                <w:sz w:val="12"/>
                <w:szCs w:val="12"/>
              </w:rPr>
            </w:pPr>
            <w:r w:rsidRPr="6B16F5A3">
              <w:rPr>
                <w:sz w:val="12"/>
                <w:szCs w:val="12"/>
              </w:rPr>
              <w:t>(</w:t>
            </w:r>
            <w:r w:rsidRPr="6B16F5A3">
              <w:rPr>
                <w:rFonts w:ascii="Wingdings" w:eastAsia="Wingdings" w:hAnsi="Wingdings"/>
                <w:color w:val="44546A" w:themeColor="text2"/>
                <w:sz w:val="12"/>
                <w:szCs w:val="12"/>
              </w:rPr>
              <w:t></w:t>
            </w:r>
            <w:r w:rsidRPr="6B16F5A3">
              <w:rPr>
                <w:color w:val="44546A" w:themeColor="text2"/>
                <w:sz w:val="12"/>
                <w:szCs w:val="12"/>
              </w:rPr>
              <w:t>= tak</w:t>
            </w:r>
          </w:p>
          <w:p w14:paraId="0E1E777C" w14:textId="77777777" w:rsidR="00373367" w:rsidRPr="00347FD6" w:rsidRDefault="00373367" w:rsidP="00BD59F0">
            <w:pPr>
              <w:rPr>
                <w:sz w:val="20"/>
                <w:szCs w:val="20"/>
                <w:u w:val="single"/>
              </w:rPr>
            </w:pPr>
            <w:r w:rsidRPr="6B16F5A3">
              <w:rPr>
                <w:rFonts w:ascii="MS Gothic" w:eastAsia="MS Gothic" w:hAnsi="MS Gothic"/>
                <w:color w:val="44546A" w:themeColor="text2"/>
                <w:sz w:val="12"/>
                <w:szCs w:val="12"/>
              </w:rPr>
              <w:t>□</w:t>
            </w:r>
            <w:r w:rsidRPr="6B16F5A3">
              <w:rPr>
                <w:color w:val="44546A" w:themeColor="text2"/>
                <w:sz w:val="12"/>
                <w:szCs w:val="12"/>
              </w:rPr>
              <w:t>= nie)</w:t>
            </w:r>
          </w:p>
        </w:tc>
        <w:tc>
          <w:tcPr>
            <w:tcW w:w="709" w:type="dxa"/>
            <w:shd w:val="clear" w:color="auto" w:fill="A8D08D" w:themeFill="accent6" w:themeFillTint="99"/>
            <w:vAlign w:val="center"/>
          </w:tcPr>
          <w:p w14:paraId="41DA8B04" w14:textId="17C5BE30" w:rsidR="00373367" w:rsidRPr="009C051E" w:rsidRDefault="00D55FC0" w:rsidP="00BD59F0">
            <w:pPr>
              <w:rPr>
                <w:sz w:val="20"/>
                <w:szCs w:val="20"/>
                <w:u w:val="single"/>
              </w:rPr>
            </w:pPr>
            <w:r>
              <w:rPr>
                <w:rFonts w:cstheme="minorHAnsi"/>
                <w:b/>
                <w:sz w:val="20"/>
                <w:szCs w:val="20"/>
              </w:rPr>
              <w:t>F</w:t>
            </w:r>
            <w:r w:rsidR="005B69D8">
              <w:rPr>
                <w:rFonts w:cstheme="minorHAnsi"/>
                <w:b/>
                <w:sz w:val="20"/>
                <w:szCs w:val="20"/>
              </w:rPr>
              <w:t>3</w:t>
            </w:r>
          </w:p>
        </w:tc>
        <w:tc>
          <w:tcPr>
            <w:tcW w:w="8640" w:type="dxa"/>
            <w:shd w:val="clear" w:color="auto" w:fill="A8D08D" w:themeFill="accent6" w:themeFillTint="99"/>
            <w:vAlign w:val="center"/>
          </w:tcPr>
          <w:p w14:paraId="7813F06A" w14:textId="4624D684" w:rsidR="00373367" w:rsidRPr="008A7255" w:rsidRDefault="002F10F3" w:rsidP="00BD59F0">
            <w:pPr>
              <w:jc w:val="center"/>
              <w:rPr>
                <w:sz w:val="20"/>
                <w:szCs w:val="20"/>
                <w:u w:val="single"/>
              </w:rPr>
            </w:pPr>
            <w:r w:rsidRPr="002F10F3">
              <w:rPr>
                <w:rFonts w:cstheme="minorHAnsi"/>
                <w:b/>
                <w:sz w:val="20"/>
                <w:szCs w:val="20"/>
              </w:rPr>
              <w:t>Potencjał wdrożeniowy w skali kraju i Europy</w:t>
            </w:r>
          </w:p>
        </w:tc>
      </w:tr>
      <w:tr w:rsidR="00373367" w14:paraId="1CE348BC" w14:textId="77777777" w:rsidTr="0A64E333">
        <w:tc>
          <w:tcPr>
            <w:tcW w:w="716" w:type="dxa"/>
            <w:tcBorders>
              <w:bottom w:val="single" w:sz="4" w:space="0" w:color="auto"/>
              <w:tr2bl w:val="single" w:sz="4" w:space="0" w:color="auto"/>
            </w:tcBorders>
            <w:shd w:val="clear" w:color="auto" w:fill="A8D08D" w:themeFill="accent6" w:themeFillTint="99"/>
          </w:tcPr>
          <w:p w14:paraId="4F73D191" w14:textId="77777777" w:rsidR="00373367" w:rsidRPr="006D1CF7" w:rsidRDefault="00373367" w:rsidP="00BD59F0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9349" w:type="dxa"/>
            <w:gridSpan w:val="2"/>
            <w:shd w:val="clear" w:color="auto" w:fill="A8D08D" w:themeFill="accent6" w:themeFillTint="99"/>
          </w:tcPr>
          <w:p w14:paraId="16E8C5C3" w14:textId="77777777" w:rsidR="002F10F3" w:rsidRPr="006D1CF7" w:rsidRDefault="002F10F3" w:rsidP="799A9864">
            <w:pPr>
              <w:jc w:val="both"/>
              <w:rPr>
                <w:sz w:val="20"/>
                <w:szCs w:val="20"/>
              </w:rPr>
            </w:pPr>
          </w:p>
          <w:p w14:paraId="354E363F" w14:textId="77777777" w:rsidR="00C52139" w:rsidRPr="00C52139" w:rsidRDefault="00C52139" w:rsidP="00C52139">
            <w:pPr>
              <w:jc w:val="both"/>
              <w:rPr>
                <w:sz w:val="20"/>
                <w:szCs w:val="20"/>
              </w:rPr>
            </w:pPr>
            <w:r w:rsidRPr="00C52139">
              <w:rPr>
                <w:sz w:val="20"/>
                <w:szCs w:val="20"/>
              </w:rPr>
              <w:t xml:space="preserve">Zamawiający wymaga, aby proponowany przez Wykonawcę System Magazynowania Energii elektrycznej odznaczał się wysokim potencjałem wdrożeniowym w skali kraju lub Europy. </w:t>
            </w:r>
          </w:p>
          <w:p w14:paraId="4091ECBB" w14:textId="1483D240" w:rsidR="00373367" w:rsidRPr="006D1CF7" w:rsidRDefault="00C52139" w:rsidP="00C52139">
            <w:pPr>
              <w:jc w:val="both"/>
              <w:rPr>
                <w:sz w:val="20"/>
                <w:szCs w:val="20"/>
              </w:rPr>
            </w:pPr>
            <w:r w:rsidRPr="00C52139">
              <w:rPr>
                <w:sz w:val="20"/>
                <w:szCs w:val="20"/>
              </w:rPr>
              <w:t xml:space="preserve">Zamawiający wymaga, aby Wykonawca przedstawił we Wniosku/Zaktualizowanym Wniosku opis z uzasadnieniem potencjału wdrożeniowego. </w:t>
            </w:r>
            <w:r w:rsidR="002F10F3" w:rsidRPr="7F5DEE20">
              <w:rPr>
                <w:sz w:val="20"/>
                <w:szCs w:val="20"/>
              </w:rPr>
              <w:t xml:space="preserve">Wymaga się, aby </w:t>
            </w:r>
            <w:r w:rsidR="00CA0D50" w:rsidRPr="7F5DEE20">
              <w:rPr>
                <w:sz w:val="20"/>
                <w:szCs w:val="20"/>
              </w:rPr>
              <w:t xml:space="preserve">Wnioskodawca </w:t>
            </w:r>
            <w:r w:rsidR="002F10F3" w:rsidRPr="7F5DEE20">
              <w:rPr>
                <w:sz w:val="20"/>
                <w:szCs w:val="20"/>
              </w:rPr>
              <w:t>załączył opis z uzasadnieniem potencjału wdrożeniowego.</w:t>
            </w:r>
          </w:p>
          <w:p w14:paraId="584CFF19" w14:textId="71DCD986" w:rsidR="002F10F3" w:rsidRPr="006D1CF7" w:rsidRDefault="002F10F3" w:rsidP="799A9864">
            <w:pPr>
              <w:jc w:val="both"/>
              <w:rPr>
                <w:sz w:val="20"/>
                <w:szCs w:val="20"/>
              </w:rPr>
            </w:pPr>
          </w:p>
        </w:tc>
      </w:tr>
      <w:tr w:rsidR="00373367" w14:paraId="3D8A6D9E" w14:textId="77777777" w:rsidTr="0A64E333">
        <w:trPr>
          <w:trHeight w:val="1336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5770901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16" w:type="dxa"/>
              </w:tcPr>
              <w:p w14:paraId="23E40A78" w14:textId="77777777" w:rsidR="00373367" w:rsidRDefault="00373367" w:rsidP="00BD59F0">
                <w:pPr>
                  <w:pStyle w:val="Akapitzlist"/>
                  <w:spacing w:before="60" w:after="60" w:line="276" w:lineRule="auto"/>
                  <w:ind w:left="31"/>
                  <w:jc w:val="both"/>
                  <w:rPr>
                    <w:rFonts w:ascii="Times New Roman" w:hAnsi="Times New Roman" w:cs="Times New Roman"/>
                    <w:b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349" w:type="dxa"/>
            <w:gridSpan w:val="2"/>
          </w:tcPr>
          <w:p w14:paraId="51F07F1D" w14:textId="77777777" w:rsidR="00460E3D" w:rsidRDefault="00460E3D" w:rsidP="002F10F3">
            <w:pPr>
              <w:pStyle w:val="Akapitzlist"/>
              <w:spacing w:before="60" w:after="60" w:line="276" w:lineRule="auto"/>
              <w:ind w:left="31"/>
              <w:contextualSpacing w:val="0"/>
              <w:jc w:val="both"/>
              <w:rPr>
                <w:rFonts w:cs="Times New Roman"/>
                <w:i/>
                <w:iCs/>
                <w:sz w:val="20"/>
                <w:szCs w:val="20"/>
              </w:rPr>
            </w:pPr>
            <w:r>
              <w:rPr>
                <w:rFonts w:cs="Times New Roman"/>
                <w:i/>
                <w:iCs/>
                <w:sz w:val="20"/>
                <w:szCs w:val="20"/>
              </w:rPr>
              <w:t xml:space="preserve"> </w:t>
            </w:r>
          </w:p>
          <w:p w14:paraId="072BFCB5" w14:textId="654554BC" w:rsidR="00373367" w:rsidRPr="00460E3D" w:rsidRDefault="75CEF99A" w:rsidP="0A64E333">
            <w:pPr>
              <w:pStyle w:val="Akapitzlist"/>
              <w:spacing w:before="60" w:after="60" w:line="276" w:lineRule="auto"/>
              <w:ind w:left="31"/>
              <w:contextualSpacing w:val="0"/>
              <w:jc w:val="both"/>
              <w:rPr>
                <w:rFonts w:cs="Times New Roman"/>
                <w:i/>
                <w:iCs/>
                <w:sz w:val="20"/>
                <w:szCs w:val="20"/>
              </w:rPr>
            </w:pPr>
            <w:r w:rsidRPr="0A64E333">
              <w:rPr>
                <w:rStyle w:val="normaltextrun"/>
                <w:rFonts w:ascii="Calibri" w:hAnsi="Calibri" w:cs="Calibri"/>
                <w:i/>
                <w:iCs/>
                <w:color w:val="000000"/>
                <w:sz w:val="20"/>
                <w:szCs w:val="20"/>
                <w:shd w:val="clear" w:color="auto" w:fill="FFFFFF"/>
              </w:rPr>
              <w:t>W tym polu proszę opisać potencjał wdrożeniowy proponowanej Technologii</w:t>
            </w:r>
            <w:r>
              <w:rPr>
                <w:rStyle w:val="eop"/>
                <w:rFonts w:ascii="Calibri" w:hAnsi="Calibri" w:cs="Calibri"/>
                <w:color w:val="000000"/>
                <w:sz w:val="20"/>
                <w:szCs w:val="20"/>
                <w:shd w:val="clear" w:color="auto" w:fill="FFFFFF"/>
              </w:rPr>
              <w:t> </w:t>
            </w:r>
            <w:r w:rsidR="10A2898B">
              <w:rPr>
                <w:rStyle w:val="eop"/>
                <w:rFonts w:ascii="Calibri" w:hAnsi="Calibri" w:cs="Calibri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</w:p>
        </w:tc>
      </w:tr>
    </w:tbl>
    <w:p w14:paraId="23F85501" w14:textId="77777777" w:rsidR="00460E3D" w:rsidRDefault="00460E3D" w:rsidP="00DB0580">
      <w:pPr>
        <w:pStyle w:val="Akapitzlist"/>
        <w:spacing w:before="60" w:after="60" w:line="276" w:lineRule="auto"/>
        <w:ind w:left="0"/>
        <w:contextualSpacing w:val="0"/>
        <w:jc w:val="both"/>
        <w:rPr>
          <w:rFonts w:ascii="Times New Roman" w:hAnsi="Times New Roman" w:cs="Times New Roman"/>
        </w:rPr>
      </w:pPr>
    </w:p>
    <w:p w14:paraId="3D99F937" w14:textId="3A65286A" w:rsidR="00C8463A" w:rsidRPr="002F10F3" w:rsidRDefault="005B69D8" w:rsidP="00C8463A">
      <w:pPr>
        <w:pStyle w:val="Legenda"/>
        <w:keepNext/>
      </w:pPr>
      <w:r>
        <w:t xml:space="preserve">Tabela </w:t>
      </w:r>
      <w:r w:rsidR="00D55FC0">
        <w:t>F</w:t>
      </w:r>
      <w:r>
        <w:t>4</w:t>
      </w:r>
      <w:r w:rsidR="00C8463A">
        <w:t xml:space="preserve">. </w:t>
      </w:r>
      <w:r>
        <w:t>Zakres prac do wykonania w Etapie I i Etapie II –</w:t>
      </w:r>
      <w:r w:rsidR="003633B5">
        <w:t xml:space="preserve"> Wymaganie Jak</w:t>
      </w:r>
      <w:r w:rsidR="00D55FC0">
        <w:t>ościowe nr 8</w:t>
      </w:r>
      <w:r w:rsidR="003633B5">
        <w:t>.5 -</w:t>
      </w:r>
      <w:r>
        <w:t xml:space="preserve"> </w:t>
      </w:r>
      <w:r w:rsidR="00265BE0">
        <w:t>S</w:t>
      </w:r>
      <w:r>
        <w:t>trumień „S</w:t>
      </w:r>
      <w:r w:rsidR="00C8463A">
        <w:t>ystem</w:t>
      </w:r>
      <w:r>
        <w:t>”</w:t>
      </w:r>
    </w:p>
    <w:tbl>
      <w:tblPr>
        <w:tblStyle w:val="Tabela-Siatka1"/>
        <w:tblW w:w="10065" w:type="dxa"/>
        <w:tblInd w:w="-147" w:type="dxa"/>
        <w:tblLook w:val="04A0" w:firstRow="1" w:lastRow="0" w:firstColumn="1" w:lastColumn="0" w:noHBand="0" w:noVBand="1"/>
      </w:tblPr>
      <w:tblGrid>
        <w:gridCol w:w="716"/>
        <w:gridCol w:w="709"/>
        <w:gridCol w:w="8640"/>
      </w:tblGrid>
      <w:tr w:rsidR="00C8463A" w14:paraId="21246315" w14:textId="77777777" w:rsidTr="4DBDE54E">
        <w:trPr>
          <w:trHeight w:val="860"/>
        </w:trPr>
        <w:tc>
          <w:tcPr>
            <w:tcW w:w="716" w:type="dxa"/>
            <w:tcBorders>
              <w:bottom w:val="single" w:sz="4" w:space="0" w:color="auto"/>
            </w:tcBorders>
            <w:shd w:val="clear" w:color="auto" w:fill="A8D08D" w:themeFill="accent6" w:themeFillTint="99"/>
          </w:tcPr>
          <w:p w14:paraId="56FA81E1" w14:textId="77777777" w:rsidR="00C8463A" w:rsidRDefault="00C8463A" w:rsidP="00E47914">
            <w:pPr>
              <w:jc w:val="center"/>
              <w:rPr>
                <w:sz w:val="12"/>
                <w:szCs w:val="12"/>
              </w:rPr>
            </w:pPr>
            <w:r w:rsidRPr="6B16F5A3">
              <w:rPr>
                <w:sz w:val="12"/>
                <w:szCs w:val="12"/>
              </w:rPr>
              <w:t>Tajemnica przedsię-biorstwa?</w:t>
            </w:r>
          </w:p>
          <w:p w14:paraId="635578D7" w14:textId="77777777" w:rsidR="00C8463A" w:rsidRPr="00DE04E9" w:rsidRDefault="00C8463A" w:rsidP="00E47914">
            <w:pPr>
              <w:jc w:val="center"/>
              <w:rPr>
                <w:color w:val="44546A" w:themeColor="text2"/>
                <w:sz w:val="12"/>
                <w:szCs w:val="12"/>
              </w:rPr>
            </w:pPr>
            <w:r w:rsidRPr="6B16F5A3">
              <w:rPr>
                <w:sz w:val="12"/>
                <w:szCs w:val="12"/>
              </w:rPr>
              <w:t>(</w:t>
            </w:r>
            <w:r w:rsidRPr="6B16F5A3">
              <w:rPr>
                <w:rFonts w:ascii="Wingdings" w:eastAsia="Wingdings" w:hAnsi="Wingdings"/>
                <w:color w:val="44546A" w:themeColor="text2"/>
                <w:sz w:val="12"/>
                <w:szCs w:val="12"/>
              </w:rPr>
              <w:t></w:t>
            </w:r>
            <w:r w:rsidRPr="6B16F5A3">
              <w:rPr>
                <w:color w:val="44546A" w:themeColor="text2"/>
                <w:sz w:val="12"/>
                <w:szCs w:val="12"/>
              </w:rPr>
              <w:t>= tak</w:t>
            </w:r>
          </w:p>
          <w:p w14:paraId="6109C3B8" w14:textId="77777777" w:rsidR="00C8463A" w:rsidRPr="00347FD6" w:rsidRDefault="00C8463A" w:rsidP="00E47914">
            <w:pPr>
              <w:rPr>
                <w:sz w:val="20"/>
                <w:szCs w:val="20"/>
                <w:u w:val="single"/>
              </w:rPr>
            </w:pPr>
            <w:r w:rsidRPr="6B16F5A3">
              <w:rPr>
                <w:rFonts w:ascii="MS Gothic" w:eastAsia="MS Gothic" w:hAnsi="MS Gothic"/>
                <w:color w:val="44546A" w:themeColor="text2"/>
                <w:sz w:val="12"/>
                <w:szCs w:val="12"/>
              </w:rPr>
              <w:t>□</w:t>
            </w:r>
            <w:r w:rsidRPr="6B16F5A3">
              <w:rPr>
                <w:color w:val="44546A" w:themeColor="text2"/>
                <w:sz w:val="12"/>
                <w:szCs w:val="12"/>
              </w:rPr>
              <w:t>= nie)</w:t>
            </w:r>
          </w:p>
        </w:tc>
        <w:tc>
          <w:tcPr>
            <w:tcW w:w="709" w:type="dxa"/>
            <w:shd w:val="clear" w:color="auto" w:fill="A8D08D" w:themeFill="accent6" w:themeFillTint="99"/>
            <w:vAlign w:val="center"/>
          </w:tcPr>
          <w:p w14:paraId="4EA64E19" w14:textId="7A133D8F" w:rsidR="00C8463A" w:rsidRPr="009C051E" w:rsidRDefault="00D55FC0" w:rsidP="00E47914">
            <w:pPr>
              <w:rPr>
                <w:sz w:val="20"/>
                <w:szCs w:val="20"/>
                <w:u w:val="single"/>
              </w:rPr>
            </w:pPr>
            <w:r>
              <w:rPr>
                <w:rFonts w:cstheme="minorHAnsi"/>
                <w:b/>
                <w:sz w:val="20"/>
                <w:szCs w:val="20"/>
              </w:rPr>
              <w:t>F</w:t>
            </w:r>
            <w:r w:rsidR="005B69D8">
              <w:rPr>
                <w:rFonts w:cstheme="minorHAnsi"/>
                <w:b/>
                <w:sz w:val="20"/>
                <w:szCs w:val="20"/>
              </w:rPr>
              <w:t>4</w:t>
            </w:r>
          </w:p>
        </w:tc>
        <w:tc>
          <w:tcPr>
            <w:tcW w:w="8640" w:type="dxa"/>
            <w:shd w:val="clear" w:color="auto" w:fill="A8D08D" w:themeFill="accent6" w:themeFillTint="99"/>
            <w:vAlign w:val="center"/>
          </w:tcPr>
          <w:p w14:paraId="5D0EF045" w14:textId="14ABD6BA" w:rsidR="00C8463A" w:rsidRPr="008A7255" w:rsidRDefault="005B69D8" w:rsidP="00C8463A">
            <w:pPr>
              <w:jc w:val="center"/>
              <w:rPr>
                <w:sz w:val="20"/>
                <w:szCs w:val="20"/>
                <w:u w:val="single"/>
              </w:rPr>
            </w:pPr>
            <w:r>
              <w:rPr>
                <w:rFonts w:cstheme="minorHAnsi"/>
                <w:b/>
                <w:sz w:val="20"/>
                <w:szCs w:val="20"/>
              </w:rPr>
              <w:t>Zakres prac do wykonania w Etapie I i Etapie II</w:t>
            </w:r>
          </w:p>
        </w:tc>
      </w:tr>
      <w:tr w:rsidR="00C8463A" w14:paraId="689A4F34" w14:textId="77777777" w:rsidTr="4DBDE54E">
        <w:trPr>
          <w:trHeight w:val="1127"/>
        </w:trPr>
        <w:tc>
          <w:tcPr>
            <w:tcW w:w="716" w:type="dxa"/>
            <w:tcBorders>
              <w:bottom w:val="single" w:sz="4" w:space="0" w:color="auto"/>
              <w:tr2bl w:val="single" w:sz="4" w:space="0" w:color="auto"/>
            </w:tcBorders>
            <w:shd w:val="clear" w:color="auto" w:fill="A8D08D" w:themeFill="accent6" w:themeFillTint="99"/>
          </w:tcPr>
          <w:p w14:paraId="0BF9D235" w14:textId="77777777" w:rsidR="00C8463A" w:rsidRPr="008A7255" w:rsidRDefault="00C8463A" w:rsidP="00E47914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9349" w:type="dxa"/>
            <w:gridSpan w:val="2"/>
            <w:shd w:val="clear" w:color="auto" w:fill="A8D08D" w:themeFill="accent6" w:themeFillTint="99"/>
          </w:tcPr>
          <w:p w14:paraId="0A01E9DD" w14:textId="77777777" w:rsidR="00C8463A" w:rsidRPr="006D1CF7" w:rsidRDefault="00C8463A" w:rsidP="799A9864">
            <w:pPr>
              <w:jc w:val="both"/>
              <w:rPr>
                <w:sz w:val="20"/>
                <w:szCs w:val="20"/>
              </w:rPr>
            </w:pPr>
          </w:p>
          <w:p w14:paraId="4E87E7A3" w14:textId="5C3E43CA" w:rsidR="005B69D8" w:rsidRPr="006D1CF7" w:rsidRDefault="005B69D8" w:rsidP="799A9864">
            <w:pPr>
              <w:jc w:val="both"/>
              <w:rPr>
                <w:sz w:val="20"/>
                <w:szCs w:val="20"/>
              </w:rPr>
            </w:pPr>
            <w:r w:rsidRPr="799A9864">
              <w:rPr>
                <w:sz w:val="20"/>
                <w:szCs w:val="20"/>
              </w:rPr>
              <w:t>Zakres prac do wykonania w Etapie I i II musi zawierać w szczególności:</w:t>
            </w:r>
          </w:p>
          <w:p w14:paraId="1D97AF19" w14:textId="524EBECC" w:rsidR="0068519E" w:rsidRDefault="0068519E" w:rsidP="00A7048C">
            <w:pPr>
              <w:pStyle w:val="Akapitzlist"/>
              <w:numPr>
                <w:ilvl w:val="0"/>
                <w:numId w:val="11"/>
              </w:numPr>
              <w:spacing w:line="256" w:lineRule="auto"/>
              <w:jc w:val="both"/>
              <w:rPr>
                <w:sz w:val="20"/>
                <w:szCs w:val="20"/>
              </w:rPr>
            </w:pPr>
            <w:r w:rsidRPr="799A9864">
              <w:rPr>
                <w:sz w:val="20"/>
                <w:szCs w:val="20"/>
              </w:rPr>
              <w:t xml:space="preserve">plan badawczy Wnioskodawcy na Etap I i Etap II, zawierający cele badawcze, prace badawczo-rozwojowe w postaci Zadań Badawczych, jakie Wnioskodawca planuje przeprowadzić kolejno </w:t>
            </w:r>
            <w:r>
              <w:br/>
            </w:r>
            <w:r w:rsidRPr="799A9864">
              <w:rPr>
                <w:sz w:val="20"/>
                <w:szCs w:val="20"/>
              </w:rPr>
              <w:t>w Etapie I i Etapie II oraz od</w:t>
            </w:r>
            <w:r w:rsidR="00C52139">
              <w:rPr>
                <w:sz w:val="20"/>
                <w:szCs w:val="20"/>
              </w:rPr>
              <w:t>powiadające im Kamienie Milowe,</w:t>
            </w:r>
          </w:p>
          <w:p w14:paraId="2C5451AE" w14:textId="3A759AAA" w:rsidR="005A6B02" w:rsidRDefault="0068519E" w:rsidP="00A7048C">
            <w:pPr>
              <w:pStyle w:val="paragraph"/>
              <w:numPr>
                <w:ilvl w:val="0"/>
                <w:numId w:val="11"/>
              </w:numPr>
              <w:spacing w:before="0" w:beforeAutospacing="0" w:after="0" w:afterAutospacing="0"/>
              <w:jc w:val="both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C52139">
              <w:rPr>
                <w:rFonts w:asciiTheme="minorHAnsi" w:hAnsiTheme="minorHAnsi" w:cstheme="minorHAnsi"/>
                <w:sz w:val="20"/>
                <w:szCs w:val="20"/>
              </w:rPr>
              <w:t>harmonogram realizacji poszczególnych Etapów z podziałem na ww. Zadania Badawcze, wycenę Zadań Badawczych (podział wynagrodzenia pomiędzy</w:t>
            </w:r>
            <w:r w:rsidR="00C52139">
              <w:rPr>
                <w:rFonts w:asciiTheme="minorHAnsi" w:hAnsiTheme="minorHAnsi" w:cstheme="minorHAnsi"/>
                <w:sz w:val="20"/>
                <w:szCs w:val="20"/>
              </w:rPr>
              <w:t xml:space="preserve"> poszczególne Zadania Badawcze).</w:t>
            </w:r>
          </w:p>
          <w:p w14:paraId="3F41577C" w14:textId="0131B51A" w:rsidR="00A7048C" w:rsidRPr="006C164D" w:rsidRDefault="00A7048C" w:rsidP="4DBDE54E">
            <w:pPr>
              <w:pStyle w:val="paragraph"/>
              <w:numPr>
                <w:ilvl w:val="0"/>
                <w:numId w:val="11"/>
              </w:numPr>
              <w:spacing w:before="0" w:beforeAutospacing="0" w:after="0" w:afterAutospacing="0"/>
              <w:jc w:val="both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  <w:r w:rsidRPr="4DBDE54E">
              <w:rPr>
                <w:rStyle w:val="normaltextrun"/>
                <w:rFonts w:ascii="Calibri" w:hAnsi="Calibri" w:cs="Calibri"/>
                <w:sz w:val="20"/>
                <w:szCs w:val="20"/>
              </w:rPr>
              <w:t>wartość brutto kosztów wytworzenia Demonstratora w Etapie II (tj. wartość jego składowych i kosztów robocizny w zakresie ich integracji, z pominięciem wartości prac badawczo-rozwojowych)</w:t>
            </w:r>
          </w:p>
          <w:p w14:paraId="20FEC362" w14:textId="7D1DF952" w:rsidR="005B69D8" w:rsidRDefault="005B69D8" w:rsidP="799A9864">
            <w:pPr>
              <w:jc w:val="both"/>
              <w:rPr>
                <w:sz w:val="20"/>
                <w:szCs w:val="20"/>
              </w:rPr>
            </w:pPr>
          </w:p>
        </w:tc>
      </w:tr>
      <w:tr w:rsidR="00C8463A" w14:paraId="0D491A14" w14:textId="77777777" w:rsidTr="4DBDE54E">
        <w:trPr>
          <w:trHeight w:val="1336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3195553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16" w:type="dxa"/>
              </w:tcPr>
              <w:p w14:paraId="02DD7E79" w14:textId="77777777" w:rsidR="00C8463A" w:rsidRDefault="00C8463A" w:rsidP="00E47914">
                <w:pPr>
                  <w:pStyle w:val="Akapitzlist"/>
                  <w:spacing w:before="60" w:after="60" w:line="276" w:lineRule="auto"/>
                  <w:ind w:left="31"/>
                  <w:jc w:val="both"/>
                  <w:rPr>
                    <w:rFonts w:ascii="Times New Roman" w:hAnsi="Times New Roman" w:cs="Times New Roman"/>
                    <w:b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349" w:type="dxa"/>
            <w:gridSpan w:val="2"/>
          </w:tcPr>
          <w:p w14:paraId="06498FBF" w14:textId="77777777" w:rsidR="00C8463A" w:rsidRDefault="00C8463A" w:rsidP="00E47914">
            <w:pPr>
              <w:pStyle w:val="Akapitzlist"/>
              <w:spacing w:before="60" w:after="60" w:line="276" w:lineRule="auto"/>
              <w:ind w:left="31"/>
              <w:jc w:val="both"/>
              <w:rPr>
                <w:rFonts w:ascii="Times New Roman" w:hAnsi="Times New Roman" w:cs="Times New Roman"/>
                <w:b/>
              </w:rPr>
            </w:pPr>
          </w:p>
          <w:p w14:paraId="4F1C572C" w14:textId="3959B940" w:rsidR="00C8463A" w:rsidRPr="00662F92" w:rsidRDefault="00C52139" w:rsidP="7F5DEE20">
            <w:pPr>
              <w:pStyle w:val="Akapitzlist"/>
              <w:spacing w:before="60" w:after="60" w:line="276" w:lineRule="auto"/>
              <w:ind w:left="31"/>
              <w:contextualSpacing w:val="0"/>
              <w:jc w:val="both"/>
              <w:rPr>
                <w:rFonts w:cs="Times New Roman"/>
                <w:i/>
                <w:iCs/>
              </w:rPr>
            </w:pPr>
            <w:r>
              <w:rPr>
                <w:rStyle w:val="normaltextrun"/>
                <w:rFonts w:ascii="Calibri" w:hAnsi="Calibri" w:cs="Calibri"/>
                <w:i/>
                <w:iCs/>
                <w:color w:val="000000"/>
                <w:sz w:val="20"/>
                <w:szCs w:val="20"/>
                <w:shd w:val="clear" w:color="auto" w:fill="FFFFFF"/>
              </w:rPr>
              <w:t>W tym polu proszę przedstawić plan badawczy oraz harmonogram realizacji poszczególnych etapów. </w:t>
            </w:r>
            <w:r>
              <w:rPr>
                <w:rStyle w:val="eop"/>
                <w:rFonts w:ascii="Calibri" w:hAnsi="Calibri" w:cs="Calibri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</w:tc>
      </w:tr>
    </w:tbl>
    <w:p w14:paraId="45B9A7E8" w14:textId="3E105A3C" w:rsidR="005B69D8" w:rsidRDefault="005B69D8" w:rsidP="00DB0580">
      <w:pPr>
        <w:pStyle w:val="Akapitzlist"/>
        <w:spacing w:before="60" w:after="60" w:line="276" w:lineRule="auto"/>
        <w:ind w:left="0"/>
        <w:contextualSpacing w:val="0"/>
        <w:jc w:val="both"/>
        <w:rPr>
          <w:rFonts w:ascii="Times New Roman" w:hAnsi="Times New Roman" w:cs="Times New Roman"/>
        </w:rPr>
      </w:pPr>
    </w:p>
    <w:p w14:paraId="3AF77C15" w14:textId="56EEA040" w:rsidR="00ED650A" w:rsidRPr="00F82311" w:rsidRDefault="00ED650A" w:rsidP="005D3A99">
      <w:pPr>
        <w:pStyle w:val="Nagwek1"/>
      </w:pPr>
      <w:r>
        <w:t>DOŚWIADCZENIE WNIOSKODAWCY I ZESPÓŁ PROJEKTOWY</w:t>
      </w:r>
      <w:r w:rsidR="003633B5">
        <w:t xml:space="preserve"> – WYMAGANIE JAKOŚCIOWE</w:t>
      </w:r>
    </w:p>
    <w:p w14:paraId="005B2158" w14:textId="0E17A746" w:rsidR="00ED650A" w:rsidRDefault="00ED650A" w:rsidP="00ED650A">
      <w:pPr>
        <w:rPr>
          <w:sz w:val="20"/>
          <w:szCs w:val="20"/>
        </w:rPr>
      </w:pPr>
      <w:r w:rsidRPr="3841AE37">
        <w:rPr>
          <w:sz w:val="20"/>
          <w:szCs w:val="20"/>
        </w:rPr>
        <w:t>Zamaw</w:t>
      </w:r>
      <w:r w:rsidR="002D4A9F">
        <w:rPr>
          <w:sz w:val="20"/>
          <w:szCs w:val="20"/>
        </w:rPr>
        <w:t xml:space="preserve">iający wymaga, aby w Tabelach </w:t>
      </w:r>
      <w:r w:rsidR="00CB54C3">
        <w:rPr>
          <w:sz w:val="20"/>
          <w:szCs w:val="20"/>
        </w:rPr>
        <w:t>G</w:t>
      </w:r>
      <w:r w:rsidR="002D4A9F">
        <w:rPr>
          <w:sz w:val="20"/>
          <w:szCs w:val="20"/>
        </w:rPr>
        <w:t xml:space="preserve">1 oraz </w:t>
      </w:r>
      <w:r w:rsidR="00CB54C3">
        <w:rPr>
          <w:sz w:val="20"/>
          <w:szCs w:val="20"/>
        </w:rPr>
        <w:t>G</w:t>
      </w:r>
      <w:r w:rsidRPr="3841AE37">
        <w:rPr>
          <w:sz w:val="20"/>
          <w:szCs w:val="20"/>
        </w:rPr>
        <w:t xml:space="preserve">2 Wnioskodawca wykazał swoje doświadczenie w realizacji prac badawczo-rozwojowych z zakresu </w:t>
      </w:r>
      <w:r>
        <w:rPr>
          <w:sz w:val="20"/>
          <w:szCs w:val="20"/>
        </w:rPr>
        <w:t>magazynowania energii elektrycznej / budowy baterii</w:t>
      </w:r>
      <w:r w:rsidRPr="3841AE37">
        <w:rPr>
          <w:sz w:val="20"/>
          <w:szCs w:val="20"/>
        </w:rPr>
        <w:t xml:space="preserve"> oraz opisał Zespół Projektowy, jaki skieruje do realizacji Przedsięwzięcia. </w:t>
      </w:r>
    </w:p>
    <w:p w14:paraId="2DCF3E07" w14:textId="3CB2286C" w:rsidR="005B69D8" w:rsidRDefault="003633B5" w:rsidP="00ED650A">
      <w:r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>Na podstawie opisów zamieszczonych w niniejszej części Wniosku, Zamawiający dokona oc</w:t>
      </w:r>
      <w:r w:rsidR="00CB54C3"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>eny Wymagania Jakościowego nr 8</w:t>
      </w:r>
      <w:r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>.6 z Załącznika nr 1 do Regulaminu</w:t>
      </w:r>
    </w:p>
    <w:p w14:paraId="239B6D9B" w14:textId="421F8EE4" w:rsidR="00ED650A" w:rsidRDefault="00ED650A" w:rsidP="006D51E8">
      <w:pPr>
        <w:pStyle w:val="Legenda"/>
        <w:keepNext/>
      </w:pPr>
      <w:bookmarkStart w:id="8" w:name="_Ref20829676"/>
      <w:r>
        <w:t xml:space="preserve">Tabela </w:t>
      </w:r>
      <w:r w:rsidR="00CB54C3">
        <w:t>G</w:t>
      </w:r>
      <w:r>
        <w:t xml:space="preserve">1. </w:t>
      </w:r>
      <w:r w:rsidR="005B69D8">
        <w:t>Doświadczenie W</w:t>
      </w:r>
      <w:r w:rsidR="4FC770F1">
        <w:t>nioskodawcy</w:t>
      </w:r>
      <w:r w:rsidR="005B69D8">
        <w:t xml:space="preserve"> </w:t>
      </w:r>
      <w:r w:rsidR="003633B5">
        <w:t>–</w:t>
      </w:r>
      <w:r w:rsidR="005B69D8">
        <w:t xml:space="preserve"> </w:t>
      </w:r>
      <w:r w:rsidR="00CB54C3">
        <w:t>Wymaganie Jakościowe nr 8</w:t>
      </w:r>
      <w:r w:rsidR="003633B5">
        <w:t xml:space="preserve">.6 - </w:t>
      </w:r>
      <w:r w:rsidR="00265BE0">
        <w:t>S</w:t>
      </w:r>
      <w:r>
        <w:t xml:space="preserve">trumień </w:t>
      </w:r>
      <w:r w:rsidR="005B69D8">
        <w:t>„S</w:t>
      </w:r>
      <w:r w:rsidR="00B21DDA">
        <w:t>ystem</w:t>
      </w:r>
      <w:r w:rsidR="005B69D8">
        <w:t>”</w:t>
      </w:r>
    </w:p>
    <w:tbl>
      <w:tblPr>
        <w:tblW w:w="1046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9"/>
        <w:gridCol w:w="565"/>
        <w:gridCol w:w="2639"/>
        <w:gridCol w:w="6520"/>
      </w:tblGrid>
      <w:tr w:rsidR="00ED650A" w:rsidRPr="00664472" w14:paraId="77101B9C" w14:textId="77777777" w:rsidTr="7F5DEE20">
        <w:trPr>
          <w:trHeight w:val="429"/>
          <w:tblHeader/>
          <w:jc w:val="center"/>
        </w:trPr>
        <w:tc>
          <w:tcPr>
            <w:tcW w:w="739" w:type="dxa"/>
            <w:tcBorders>
              <w:bottom w:val="single" w:sz="6" w:space="0" w:color="auto"/>
              <w:right w:val="single" w:sz="4" w:space="0" w:color="auto"/>
            </w:tcBorders>
            <w:shd w:val="clear" w:color="auto" w:fill="A8D08D" w:themeFill="accent6" w:themeFillTint="99"/>
          </w:tcPr>
          <w:p w14:paraId="42BC0524" w14:textId="77777777" w:rsidR="00ED650A" w:rsidRDefault="00ED650A" w:rsidP="00BD59F0">
            <w:pPr>
              <w:jc w:val="center"/>
              <w:rPr>
                <w:rFonts w:cstheme="minorHAnsi"/>
                <w:bCs/>
                <w:sz w:val="12"/>
                <w:szCs w:val="12"/>
              </w:rPr>
            </w:pPr>
            <w:r w:rsidRPr="00DE04E9">
              <w:rPr>
                <w:rFonts w:cstheme="minorHAnsi"/>
                <w:bCs/>
                <w:sz w:val="12"/>
                <w:szCs w:val="12"/>
              </w:rPr>
              <w:t>Tajemnica przedsię</w:t>
            </w:r>
            <w:r>
              <w:rPr>
                <w:rFonts w:cstheme="minorHAnsi"/>
                <w:bCs/>
                <w:sz w:val="12"/>
                <w:szCs w:val="12"/>
              </w:rPr>
              <w:t>-</w:t>
            </w:r>
            <w:r w:rsidRPr="00DE04E9">
              <w:rPr>
                <w:rFonts w:cstheme="minorHAnsi"/>
                <w:bCs/>
                <w:sz w:val="12"/>
                <w:szCs w:val="12"/>
              </w:rPr>
              <w:t>biorstwa</w:t>
            </w:r>
            <w:r>
              <w:rPr>
                <w:rFonts w:cstheme="minorHAnsi"/>
                <w:bCs/>
                <w:sz w:val="12"/>
                <w:szCs w:val="12"/>
              </w:rPr>
              <w:t>?</w:t>
            </w:r>
          </w:p>
          <w:p w14:paraId="421E10BE" w14:textId="77777777" w:rsidR="00ED650A" w:rsidRPr="00DE04E9" w:rsidRDefault="00ED650A" w:rsidP="00BD59F0">
            <w:pPr>
              <w:jc w:val="center"/>
              <w:rPr>
                <w:rFonts w:cstheme="minorHAnsi"/>
                <w:color w:val="44546A" w:themeColor="text2"/>
                <w:sz w:val="12"/>
                <w:szCs w:val="12"/>
              </w:rPr>
            </w:pPr>
            <w:r w:rsidRPr="00DE04E9">
              <w:rPr>
                <w:rFonts w:cstheme="minorHAnsi"/>
                <w:bCs/>
                <w:sz w:val="12"/>
                <w:szCs w:val="12"/>
              </w:rPr>
              <w:t>(</w:t>
            </w:r>
            <w:r>
              <w:rPr>
                <w:rFonts w:ascii="Wingdings" w:eastAsia="Wingdings" w:hAnsi="Wingdings" w:cstheme="minorHAnsi"/>
                <w:color w:val="44546A" w:themeColor="text2"/>
                <w:sz w:val="12"/>
                <w:szCs w:val="12"/>
              </w:rPr>
              <w:t></w:t>
            </w:r>
            <w:r w:rsidRPr="00DE04E9">
              <w:rPr>
                <w:rFonts w:cstheme="minorHAnsi"/>
                <w:color w:val="44546A" w:themeColor="text2"/>
                <w:sz w:val="12"/>
                <w:szCs w:val="12"/>
              </w:rPr>
              <w:t>= tak</w:t>
            </w:r>
          </w:p>
          <w:p w14:paraId="16751AA0" w14:textId="77777777" w:rsidR="00ED650A" w:rsidRPr="00CC3507" w:rsidRDefault="00ED650A" w:rsidP="00BD59F0">
            <w:pPr>
              <w:spacing w:after="0" w:line="240" w:lineRule="auto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MS Gothic" w:eastAsia="MS Gothic" w:hAnsi="MS Gothic" w:cstheme="minorHAnsi" w:hint="eastAsia"/>
                <w:color w:val="44546A" w:themeColor="text2"/>
                <w:sz w:val="12"/>
                <w:szCs w:val="12"/>
              </w:rPr>
              <w:t>□</w:t>
            </w:r>
            <w:r w:rsidRPr="00DE04E9">
              <w:rPr>
                <w:rFonts w:cstheme="minorHAnsi"/>
                <w:color w:val="44546A" w:themeColor="text2"/>
                <w:sz w:val="12"/>
                <w:szCs w:val="12"/>
              </w:rPr>
              <w:t>= nie)</w:t>
            </w:r>
          </w:p>
        </w:tc>
        <w:tc>
          <w:tcPr>
            <w:tcW w:w="565" w:type="dxa"/>
            <w:tcBorders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258B182F" w14:textId="74F15201" w:rsidR="00ED650A" w:rsidRPr="003124CB" w:rsidRDefault="00CB54C3" w:rsidP="00BD59F0">
            <w:pPr>
              <w:spacing w:after="0" w:line="240" w:lineRule="auto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b/>
                <w:color w:val="000000" w:themeColor="text1"/>
                <w:sz w:val="20"/>
                <w:szCs w:val="20"/>
              </w:rPr>
              <w:t>G</w:t>
            </w:r>
            <w:r w:rsidR="00ED650A">
              <w:rPr>
                <w:rFonts w:cstheme="minorHAnsi"/>
                <w:b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642B956B" w14:textId="7DC408C0" w:rsidR="00ED650A" w:rsidRPr="0032582E" w:rsidRDefault="005B69D8" w:rsidP="799A9864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26DD0976">
              <w:rPr>
                <w:b/>
                <w:bCs/>
                <w:color w:val="000000" w:themeColor="text1"/>
                <w:sz w:val="20"/>
                <w:szCs w:val="20"/>
              </w:rPr>
              <w:t>Doświadczenie W</w:t>
            </w:r>
            <w:r w:rsidR="03E9AE7B" w:rsidRPr="26DD0976">
              <w:rPr>
                <w:b/>
                <w:bCs/>
                <w:color w:val="000000" w:themeColor="text1"/>
                <w:sz w:val="20"/>
                <w:szCs w:val="20"/>
              </w:rPr>
              <w:t>nioskodawcy</w:t>
            </w:r>
          </w:p>
        </w:tc>
      </w:tr>
      <w:tr w:rsidR="00ED650A" w:rsidRPr="00664472" w14:paraId="5F804EB5" w14:textId="77777777" w:rsidTr="7F5DEE20">
        <w:trPr>
          <w:trHeight w:val="429"/>
          <w:tblHeader/>
          <w:jc w:val="center"/>
        </w:trPr>
        <w:tc>
          <w:tcPr>
            <w:tcW w:w="739" w:type="dxa"/>
            <w:tcBorders>
              <w:right w:val="single" w:sz="4" w:space="0" w:color="auto"/>
              <w:tr2bl w:val="single" w:sz="4" w:space="0" w:color="auto"/>
            </w:tcBorders>
            <w:shd w:val="clear" w:color="auto" w:fill="A8D08D" w:themeFill="accent6" w:themeFillTint="99"/>
          </w:tcPr>
          <w:p w14:paraId="40002589" w14:textId="77777777" w:rsidR="00ED650A" w:rsidRPr="00773AC1" w:rsidRDefault="00ED650A" w:rsidP="00BD59F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724" w:type="dxa"/>
            <w:gridSpan w:val="3"/>
            <w:tcBorders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519385D2" w14:textId="1BB46846" w:rsidR="00ED650A" w:rsidRDefault="00ED650A" w:rsidP="00ED650A">
            <w:pPr>
              <w:jc w:val="both"/>
              <w:rPr>
                <w:sz w:val="20"/>
                <w:szCs w:val="20"/>
              </w:rPr>
            </w:pPr>
            <w:r w:rsidRPr="7F5DEE20">
              <w:rPr>
                <w:sz w:val="20"/>
                <w:szCs w:val="20"/>
              </w:rPr>
              <w:t xml:space="preserve">Zamawiający wymaga, </w:t>
            </w:r>
            <w:r w:rsidR="532E86BC" w:rsidRPr="7F5DEE20">
              <w:rPr>
                <w:sz w:val="20"/>
                <w:szCs w:val="20"/>
              </w:rPr>
              <w:t>a</w:t>
            </w:r>
            <w:r w:rsidRPr="7F5DEE20">
              <w:rPr>
                <w:sz w:val="20"/>
                <w:szCs w:val="20"/>
              </w:rPr>
              <w:t xml:space="preserve">by Wnioskodawca </w:t>
            </w:r>
            <w:r w:rsidR="00C52139">
              <w:rPr>
                <w:sz w:val="20"/>
                <w:szCs w:val="20"/>
              </w:rPr>
              <w:t xml:space="preserve">przedstawił </w:t>
            </w:r>
            <w:r w:rsidRPr="7F5DEE20">
              <w:rPr>
                <w:sz w:val="20"/>
                <w:szCs w:val="20"/>
              </w:rPr>
              <w:t>zrealizowane lub realizowane w okresie ostatnich 5 lat przed upływem terminu składania Wniosku, a jeżeli okres prowadzenia działalności był krótszy – w tym okresie, projekty B+R w obszarze magazynowania energii elektrycznej / budowy baterii. </w:t>
            </w:r>
          </w:p>
          <w:p w14:paraId="60ACC7F8" w14:textId="4FD37024" w:rsidR="005B69D8" w:rsidRPr="00AC04D9" w:rsidRDefault="005B69D8" w:rsidP="799A9864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</w:tr>
      <w:tr w:rsidR="00ED650A" w:rsidRPr="00664472" w14:paraId="7D5BC38B" w14:textId="77777777" w:rsidTr="7F5DEE20">
        <w:trPr>
          <w:trHeight w:val="473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6340231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shd w:val="clear" w:color="auto" w:fill="FFFFFF" w:themeFill="background1"/>
              </w:tcPr>
              <w:p w14:paraId="585858E2" w14:textId="77777777" w:rsidR="00ED650A" w:rsidRPr="00CC3507" w:rsidRDefault="00ED650A" w:rsidP="00BD59F0">
                <w:pPr>
                  <w:spacing w:before="120" w:after="0" w:line="240" w:lineRule="auto"/>
                  <w:ind w:right="-288"/>
                  <w:rPr>
                    <w:rFonts w:cstheme="min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5" w:type="dxa"/>
            <w:vMerge w:val="restart"/>
            <w:shd w:val="clear" w:color="auto" w:fill="A8D08D" w:themeFill="accent6" w:themeFillTint="99"/>
            <w:vAlign w:val="center"/>
          </w:tcPr>
          <w:p w14:paraId="5056BBDA" w14:textId="77777777" w:rsidR="00ED650A" w:rsidRPr="00AC04D9" w:rsidRDefault="00ED650A" w:rsidP="00803485">
            <w:pPr>
              <w:pStyle w:val="Akapitzlist"/>
              <w:numPr>
                <w:ilvl w:val="0"/>
                <w:numId w:val="7"/>
              </w:numPr>
              <w:spacing w:before="120" w:after="0" w:line="240" w:lineRule="auto"/>
              <w:ind w:right="-288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39" w:type="dxa"/>
            <w:tcBorders>
              <w:top w:val="single" w:sz="4" w:space="0" w:color="auto"/>
            </w:tcBorders>
            <w:shd w:val="clear" w:color="auto" w:fill="A8D08D" w:themeFill="accent6" w:themeFillTint="99"/>
            <w:vAlign w:val="center"/>
          </w:tcPr>
          <w:p w14:paraId="2A718DA9" w14:textId="77777777" w:rsidR="00ED650A" w:rsidRPr="008E24EC" w:rsidRDefault="00ED650A" w:rsidP="00BD59F0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8E24EC">
              <w:rPr>
                <w:rFonts w:cstheme="minorHAnsi"/>
                <w:sz w:val="20"/>
                <w:szCs w:val="20"/>
              </w:rPr>
              <w:t>Nazwa/Tytuł projektu</w:t>
            </w:r>
          </w:p>
        </w:tc>
        <w:tc>
          <w:tcPr>
            <w:tcW w:w="6520" w:type="dxa"/>
            <w:tcBorders>
              <w:top w:val="single" w:sz="4" w:space="0" w:color="auto"/>
              <w:right w:val="single" w:sz="4" w:space="0" w:color="auto"/>
            </w:tcBorders>
          </w:tcPr>
          <w:p w14:paraId="2751B925" w14:textId="77777777" w:rsidR="799A9864" w:rsidRDefault="799A9864"/>
        </w:tc>
      </w:tr>
      <w:tr w:rsidR="00ED650A" w:rsidRPr="00664472" w14:paraId="60CA03AE" w14:textId="77777777" w:rsidTr="7F5DEE20">
        <w:trPr>
          <w:trHeight w:val="829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3404409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shd w:val="clear" w:color="auto" w:fill="FFFFFF" w:themeFill="background1"/>
              </w:tcPr>
              <w:p w14:paraId="4469AD1F" w14:textId="77777777" w:rsidR="00ED650A" w:rsidRPr="008E24EC" w:rsidRDefault="00ED650A" w:rsidP="00BD59F0">
                <w:pPr>
                  <w:spacing w:before="120" w:after="0" w:line="240" w:lineRule="auto"/>
                  <w:ind w:right="-288"/>
                  <w:rPr>
                    <w:rFonts w:cstheme="min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5" w:type="dxa"/>
            <w:vMerge/>
            <w:vAlign w:val="center"/>
          </w:tcPr>
          <w:p w14:paraId="25236165" w14:textId="77777777" w:rsidR="00ED650A" w:rsidRPr="008E24EC" w:rsidRDefault="00ED650A" w:rsidP="00BD59F0">
            <w:pPr>
              <w:spacing w:before="120" w:after="0" w:line="240" w:lineRule="auto"/>
              <w:ind w:left="720" w:right="-288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39" w:type="dxa"/>
            <w:tcBorders>
              <w:top w:val="single" w:sz="4" w:space="0" w:color="auto"/>
            </w:tcBorders>
            <w:shd w:val="clear" w:color="auto" w:fill="A8D08D" w:themeFill="accent6" w:themeFillTint="99"/>
            <w:vAlign w:val="center"/>
          </w:tcPr>
          <w:p w14:paraId="595C1F14" w14:textId="77777777" w:rsidR="00ED650A" w:rsidRPr="008E24EC" w:rsidRDefault="00ED650A" w:rsidP="00BD59F0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8E24EC">
              <w:rPr>
                <w:rFonts w:cstheme="minorHAnsi"/>
                <w:sz w:val="20"/>
                <w:szCs w:val="20"/>
              </w:rPr>
              <w:t>Opis projektu ze wskazaniem działań badawczo-rozwojowych</w:t>
            </w:r>
          </w:p>
        </w:tc>
        <w:tc>
          <w:tcPr>
            <w:tcW w:w="6520" w:type="dxa"/>
            <w:tcBorders>
              <w:top w:val="single" w:sz="4" w:space="0" w:color="auto"/>
              <w:right w:val="single" w:sz="4" w:space="0" w:color="auto"/>
            </w:tcBorders>
          </w:tcPr>
          <w:p w14:paraId="1B171D41" w14:textId="77777777" w:rsidR="00ED650A" w:rsidRPr="008E24EC" w:rsidRDefault="00ED650A" w:rsidP="00BD59F0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</w:tr>
      <w:tr w:rsidR="00ED650A" w:rsidRPr="00664472" w14:paraId="51C4D452" w14:textId="77777777" w:rsidTr="7F5DEE20">
        <w:trPr>
          <w:trHeight w:val="492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5073239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shd w:val="clear" w:color="auto" w:fill="FFFFFF" w:themeFill="background1"/>
              </w:tcPr>
              <w:p w14:paraId="40FC0579" w14:textId="77777777" w:rsidR="00ED650A" w:rsidRPr="008E24EC" w:rsidRDefault="00ED650A" w:rsidP="00BD59F0">
                <w:pPr>
                  <w:spacing w:before="120" w:after="0" w:line="240" w:lineRule="auto"/>
                  <w:ind w:right="-288"/>
                  <w:rPr>
                    <w:rFonts w:cstheme="min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5" w:type="dxa"/>
            <w:vMerge/>
            <w:vAlign w:val="center"/>
          </w:tcPr>
          <w:p w14:paraId="1F6AD5F1" w14:textId="77777777" w:rsidR="00ED650A" w:rsidRPr="008E24EC" w:rsidRDefault="00ED650A" w:rsidP="00BD59F0">
            <w:pPr>
              <w:spacing w:before="120" w:after="0" w:line="240" w:lineRule="auto"/>
              <w:ind w:left="720" w:right="-288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39" w:type="dxa"/>
            <w:tcBorders>
              <w:top w:val="single" w:sz="4" w:space="0" w:color="auto"/>
            </w:tcBorders>
            <w:shd w:val="clear" w:color="auto" w:fill="A8D08D" w:themeFill="accent6" w:themeFillTint="99"/>
            <w:vAlign w:val="center"/>
          </w:tcPr>
          <w:p w14:paraId="609E3000" w14:textId="77777777" w:rsidR="00ED650A" w:rsidRPr="008E24EC" w:rsidRDefault="00ED650A" w:rsidP="00BD59F0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8E24EC">
              <w:rPr>
                <w:rFonts w:cstheme="minorHAnsi"/>
                <w:sz w:val="20"/>
                <w:szCs w:val="20"/>
              </w:rPr>
              <w:t>Budżet projektu brutto</w:t>
            </w:r>
          </w:p>
        </w:tc>
        <w:tc>
          <w:tcPr>
            <w:tcW w:w="6520" w:type="dxa"/>
            <w:tcBorders>
              <w:top w:val="single" w:sz="4" w:space="0" w:color="auto"/>
              <w:right w:val="single" w:sz="4" w:space="0" w:color="auto"/>
            </w:tcBorders>
          </w:tcPr>
          <w:p w14:paraId="78363B06" w14:textId="77777777" w:rsidR="799A9864" w:rsidRDefault="799A9864"/>
        </w:tc>
      </w:tr>
      <w:tr w:rsidR="00ED650A" w:rsidRPr="00664472" w14:paraId="5033340E" w14:textId="77777777" w:rsidTr="7F5DEE20">
        <w:trPr>
          <w:trHeight w:val="457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9768836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shd w:val="clear" w:color="auto" w:fill="FFFFFF" w:themeFill="background1"/>
              </w:tcPr>
              <w:p w14:paraId="07123844" w14:textId="77777777" w:rsidR="00ED650A" w:rsidRPr="008E24EC" w:rsidRDefault="00ED650A" w:rsidP="00BD59F0">
                <w:pPr>
                  <w:spacing w:before="120" w:after="0" w:line="240" w:lineRule="auto"/>
                  <w:ind w:right="-288"/>
                  <w:rPr>
                    <w:rFonts w:cstheme="min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5" w:type="dxa"/>
            <w:vMerge/>
          </w:tcPr>
          <w:p w14:paraId="61054073" w14:textId="77777777" w:rsidR="00ED650A" w:rsidRPr="008E24EC" w:rsidRDefault="00ED650A" w:rsidP="00BD59F0">
            <w:pPr>
              <w:spacing w:before="120" w:after="0" w:line="240" w:lineRule="auto"/>
              <w:ind w:left="720" w:right="-288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39" w:type="dxa"/>
            <w:shd w:val="clear" w:color="auto" w:fill="A8D08D" w:themeFill="accent6" w:themeFillTint="99"/>
            <w:vAlign w:val="center"/>
          </w:tcPr>
          <w:p w14:paraId="21865B03" w14:textId="77777777" w:rsidR="00ED650A" w:rsidRPr="008E24EC" w:rsidRDefault="00ED650A" w:rsidP="00BD59F0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8E24EC">
              <w:rPr>
                <w:rFonts w:cstheme="minorHAnsi"/>
                <w:sz w:val="20"/>
                <w:szCs w:val="20"/>
              </w:rPr>
              <w:t>Okres realizacji projektu</w:t>
            </w:r>
          </w:p>
        </w:tc>
        <w:tc>
          <w:tcPr>
            <w:tcW w:w="6520" w:type="dxa"/>
            <w:vAlign w:val="center"/>
          </w:tcPr>
          <w:p w14:paraId="4E320393" w14:textId="77777777" w:rsidR="799A9864" w:rsidRDefault="799A9864"/>
        </w:tc>
      </w:tr>
      <w:tr w:rsidR="00ED650A" w:rsidRPr="00664472" w14:paraId="1BD28E3D" w14:textId="77777777" w:rsidTr="7F5DEE20">
        <w:trPr>
          <w:trHeight w:val="457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4991059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shd w:val="clear" w:color="auto" w:fill="FFFFFF" w:themeFill="background1"/>
              </w:tcPr>
              <w:p w14:paraId="5760E649" w14:textId="77777777" w:rsidR="00ED650A" w:rsidRPr="008E24EC" w:rsidRDefault="00ED650A" w:rsidP="00BD59F0">
                <w:pPr>
                  <w:spacing w:before="120" w:after="0" w:line="240" w:lineRule="auto"/>
                  <w:ind w:right="-288"/>
                  <w:rPr>
                    <w:rFonts w:cstheme="min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5" w:type="dxa"/>
            <w:vMerge/>
          </w:tcPr>
          <w:p w14:paraId="3B6F5942" w14:textId="77777777" w:rsidR="00ED650A" w:rsidRPr="008E24EC" w:rsidRDefault="00ED650A" w:rsidP="00BD59F0">
            <w:pPr>
              <w:spacing w:before="120" w:after="0" w:line="240" w:lineRule="auto"/>
              <w:ind w:left="720" w:right="-288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39" w:type="dxa"/>
            <w:shd w:val="clear" w:color="auto" w:fill="A8D08D" w:themeFill="accent6" w:themeFillTint="99"/>
            <w:vAlign w:val="center"/>
          </w:tcPr>
          <w:p w14:paraId="39C0118B" w14:textId="77777777" w:rsidR="00ED650A" w:rsidRPr="008E24EC" w:rsidRDefault="00ED650A" w:rsidP="00BD59F0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8E24EC">
              <w:rPr>
                <w:rFonts w:cstheme="minorHAnsi"/>
                <w:sz w:val="20"/>
                <w:szCs w:val="20"/>
              </w:rPr>
              <w:t>Rola w projekcie (np. za realizację jakich zadań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8E24EC">
              <w:rPr>
                <w:rFonts w:cstheme="minorHAnsi"/>
                <w:sz w:val="20"/>
                <w:szCs w:val="20"/>
              </w:rPr>
              <w:t>w projekcie odpowiadał</w:t>
            </w:r>
            <w:r>
              <w:rPr>
                <w:rFonts w:cstheme="minorHAnsi"/>
                <w:sz w:val="20"/>
                <w:szCs w:val="20"/>
              </w:rPr>
              <w:t xml:space="preserve"> Wnioskodawca</w:t>
            </w:r>
            <w:r w:rsidRPr="008E24EC">
              <w:rPr>
                <w:rFonts w:cstheme="minorHAnsi"/>
                <w:sz w:val="20"/>
                <w:szCs w:val="20"/>
              </w:rPr>
              <w:t xml:space="preserve">) </w:t>
            </w:r>
          </w:p>
        </w:tc>
        <w:tc>
          <w:tcPr>
            <w:tcW w:w="6520" w:type="dxa"/>
            <w:vAlign w:val="center"/>
          </w:tcPr>
          <w:p w14:paraId="47C997D4" w14:textId="77777777" w:rsidR="00ED650A" w:rsidRPr="008E24EC" w:rsidRDefault="00ED650A" w:rsidP="00BD59F0">
            <w:pPr>
              <w:pStyle w:val="Akapitzlist"/>
              <w:spacing w:before="60" w:after="60" w:line="276" w:lineRule="auto"/>
              <w:ind w:left="31"/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14:paraId="65E4A007" w14:textId="3311E4A7" w:rsidR="005B69D8" w:rsidRDefault="005B69D8" w:rsidP="00A71E1E"/>
    <w:p w14:paraId="7AEB85AF" w14:textId="4D518FB2" w:rsidR="006255BB" w:rsidRDefault="006255BB" w:rsidP="006255BB">
      <w:pPr>
        <w:pStyle w:val="Legenda"/>
        <w:keepNext/>
      </w:pPr>
      <w:r>
        <w:t xml:space="preserve">Tabela </w:t>
      </w:r>
      <w:r w:rsidR="00CB54C3">
        <w:t>G</w:t>
      </w:r>
      <w:r>
        <w:t>2. Zespół Projektowy</w:t>
      </w:r>
      <w:r w:rsidR="00CB54C3">
        <w:t xml:space="preserve"> – Wymaganie Jakościowe nr 8</w:t>
      </w:r>
      <w:r w:rsidR="003633B5">
        <w:t>.6 – Strumień „System”</w:t>
      </w:r>
    </w:p>
    <w:tbl>
      <w:tblPr>
        <w:tblW w:w="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9"/>
        <w:gridCol w:w="565"/>
        <w:gridCol w:w="2639"/>
        <w:gridCol w:w="6520"/>
      </w:tblGrid>
      <w:tr w:rsidR="006255BB" w14:paraId="7151F829" w14:textId="77777777" w:rsidTr="4184F812">
        <w:trPr>
          <w:trHeight w:val="429"/>
          <w:jc w:val="center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8D08D" w:themeFill="accent6" w:themeFillTint="99"/>
            <w:hideMark/>
          </w:tcPr>
          <w:p w14:paraId="3874962B" w14:textId="77777777" w:rsidR="006255BB" w:rsidRDefault="006255BB">
            <w:pPr>
              <w:jc w:val="center"/>
              <w:rPr>
                <w:rFonts w:cstheme="minorHAnsi"/>
                <w:bCs/>
                <w:sz w:val="12"/>
                <w:szCs w:val="12"/>
              </w:rPr>
            </w:pPr>
            <w:r>
              <w:rPr>
                <w:rFonts w:cstheme="minorHAnsi"/>
                <w:bCs/>
                <w:sz w:val="12"/>
                <w:szCs w:val="12"/>
              </w:rPr>
              <w:t>Tajemnica przedsię-biorstwa?</w:t>
            </w:r>
          </w:p>
          <w:p w14:paraId="6BB1B261" w14:textId="77777777" w:rsidR="006255BB" w:rsidRDefault="006255BB">
            <w:pPr>
              <w:jc w:val="center"/>
              <w:rPr>
                <w:rFonts w:cstheme="minorHAnsi"/>
                <w:color w:val="44546A" w:themeColor="text2"/>
                <w:sz w:val="12"/>
                <w:szCs w:val="12"/>
              </w:rPr>
            </w:pPr>
            <w:r>
              <w:rPr>
                <w:rFonts w:cstheme="minorHAnsi"/>
                <w:bCs/>
                <w:sz w:val="12"/>
                <w:szCs w:val="12"/>
              </w:rPr>
              <w:t>(</w:t>
            </w:r>
            <w:r>
              <w:rPr>
                <w:rFonts w:ascii="Wingdings" w:eastAsia="Wingdings" w:hAnsi="Wingdings" w:cstheme="minorHAnsi"/>
                <w:color w:val="44546A" w:themeColor="text2"/>
                <w:sz w:val="12"/>
                <w:szCs w:val="12"/>
              </w:rPr>
              <w:t></w:t>
            </w:r>
            <w:r>
              <w:rPr>
                <w:rFonts w:cstheme="minorHAnsi"/>
                <w:color w:val="44546A" w:themeColor="text2"/>
                <w:sz w:val="12"/>
                <w:szCs w:val="12"/>
              </w:rPr>
              <w:t>= tak</w:t>
            </w:r>
          </w:p>
          <w:p w14:paraId="1B152D60" w14:textId="77777777" w:rsidR="006255BB" w:rsidRDefault="006255BB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B54C3">
              <w:rPr>
                <w:rFonts w:ascii="MS Gothic" w:eastAsia="MS Gothic" w:hAnsi="MS Gothic" w:cstheme="minorHAnsi" w:hint="eastAsia"/>
                <w:color w:val="44546A" w:themeColor="text2"/>
                <w:sz w:val="12"/>
                <w:szCs w:val="12"/>
              </w:rPr>
              <w:t>□</w:t>
            </w:r>
            <w:r>
              <w:rPr>
                <w:rFonts w:cstheme="minorHAnsi"/>
                <w:color w:val="44546A" w:themeColor="text2"/>
                <w:sz w:val="12"/>
                <w:szCs w:val="12"/>
              </w:rPr>
              <w:t>= nie)</w:t>
            </w:r>
          </w:p>
        </w:tc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167A725A" w14:textId="1B775F75" w:rsidR="006255BB" w:rsidRDefault="00CB54C3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G</w:t>
            </w:r>
            <w:r w:rsidR="00803485">
              <w:rPr>
                <w:rFonts w:cstheme="minorHAns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9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72819C31" w14:textId="77777777" w:rsidR="006255BB" w:rsidRDefault="006255BB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  <w:r>
              <w:rPr>
                <w:rFonts w:ascii="Calibri" w:eastAsia="Calibri" w:hAnsi="Calibri" w:cs="Times New Roman"/>
                <w:b/>
                <w:sz w:val="20"/>
                <w:lang w:eastAsia="pl-PL"/>
              </w:rPr>
              <w:t>Zespół Projektowy</w:t>
            </w:r>
          </w:p>
        </w:tc>
      </w:tr>
      <w:tr w:rsidR="006255BB" w14:paraId="16D6A82E" w14:textId="77777777" w:rsidTr="4184F812">
        <w:trPr>
          <w:trHeight w:val="429"/>
          <w:jc w:val="center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  <w:tr2bl w:val="single" w:sz="4" w:space="0" w:color="auto"/>
            </w:tcBorders>
            <w:shd w:val="clear" w:color="auto" w:fill="A8D08D" w:themeFill="accent6" w:themeFillTint="99"/>
          </w:tcPr>
          <w:p w14:paraId="70AA408A" w14:textId="77777777" w:rsidR="006255BB" w:rsidRDefault="006255BB">
            <w:pPr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97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0CCBD292" w14:textId="77777777" w:rsidR="006255BB" w:rsidRDefault="006255BB">
            <w:pPr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B40B5">
              <w:rPr>
                <w:rFonts w:cstheme="minorHAnsi"/>
                <w:color w:val="000000" w:themeColor="text1"/>
                <w:sz w:val="20"/>
                <w:szCs w:val="20"/>
              </w:rPr>
              <w:t>Zamawiający wymaga, aby Wnioskodawca opisał Zespół Projektowy, jaki Wnioskodawca planuje zaangażować do realizacji Przedsięwzięcia. Wnioskodawca zobowiązany jest wykazać w szczególności doświadczenie zawodowe Członków Zespołu Projektowego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>. Wnioskodawca dodatkowo załącza do Wniosku dokumenty potwierdzające doświadczenie Członków Zespołu Projektowego (np. CV lub referencje), kopie</w:t>
            </w:r>
            <w:r w:rsidRPr="001B40B5">
              <w:rPr>
                <w:rFonts w:cstheme="minorHAnsi"/>
                <w:color w:val="000000" w:themeColor="text1"/>
                <w:sz w:val="20"/>
                <w:szCs w:val="20"/>
              </w:rPr>
              <w:t xml:space="preserve"> uprawnień zawodowych (jeśli i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>ch posiadanie jest wymagane),</w:t>
            </w:r>
            <w:r w:rsidRPr="001B40B5">
              <w:rPr>
                <w:rFonts w:cstheme="minorHAnsi"/>
                <w:color w:val="000000" w:themeColor="text1"/>
                <w:sz w:val="20"/>
                <w:szCs w:val="20"/>
              </w:rPr>
              <w:t xml:space="preserve"> certyfikatów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>lub innych dokumentów, które uwiarygodniają przedstawiane informacje.</w:t>
            </w:r>
          </w:p>
          <w:p w14:paraId="5DEAE16B" w14:textId="617B305E" w:rsidR="006255BB" w:rsidRDefault="006255BB" w:rsidP="006255BB">
            <w:pPr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 xml:space="preserve">Dla każdego z Członków Zespołu Projektowego Wnioskodawca wypełnia osobną tabelę </w:t>
            </w:r>
            <w:r w:rsidR="00CB54C3">
              <w:rPr>
                <w:rFonts w:cstheme="minorHAnsi"/>
                <w:color w:val="000000" w:themeColor="text1"/>
                <w:sz w:val="20"/>
                <w:szCs w:val="20"/>
              </w:rPr>
              <w:t>G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>2.</w:t>
            </w:r>
          </w:p>
        </w:tc>
      </w:tr>
      <w:tr w:rsidR="006255BB" w14:paraId="1E43528D" w14:textId="77777777" w:rsidTr="4184F812">
        <w:trPr>
          <w:trHeight w:val="473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3931524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shd w:val="clear" w:color="auto" w:fill="FFFFFF" w:themeFill="background1"/>
                <w:hideMark/>
              </w:tcPr>
              <w:p w14:paraId="43FEAC2D" w14:textId="77777777" w:rsidR="006255BB" w:rsidRDefault="006255BB">
                <w:pPr>
                  <w:spacing w:before="120" w:after="0" w:line="240" w:lineRule="auto"/>
                  <w:ind w:right="-288"/>
                  <w:rPr>
                    <w:rFonts w:cstheme="minorHAnsi"/>
                    <w:color w:val="44546A" w:themeColor="text2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  <w:lang w:val="en-US"/>
                  </w:rPr>
                  <w:t>☐</w:t>
                </w:r>
              </w:p>
            </w:tc>
          </w:sdtContent>
        </w:sdt>
        <w:tc>
          <w:tcPr>
            <w:tcW w:w="56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8D08D" w:themeFill="accent6" w:themeFillTint="99"/>
            <w:vAlign w:val="center"/>
          </w:tcPr>
          <w:p w14:paraId="1C200E6B" w14:textId="77777777" w:rsidR="006255BB" w:rsidRDefault="006255BB" w:rsidP="00803485">
            <w:pPr>
              <w:numPr>
                <w:ilvl w:val="0"/>
                <w:numId w:val="12"/>
              </w:numPr>
              <w:spacing w:before="120" w:after="0" w:line="240" w:lineRule="auto"/>
              <w:ind w:right="-288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8D08D" w:themeFill="accent6" w:themeFillTint="99"/>
            <w:vAlign w:val="center"/>
            <w:hideMark/>
          </w:tcPr>
          <w:p w14:paraId="14D5F112" w14:textId="77777777" w:rsidR="006255BB" w:rsidRDefault="006255BB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Imię i nazwisko członka Zespołu Projektowego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82F00EC" w14:textId="77777777" w:rsidR="006255BB" w:rsidRDefault="006255BB"/>
        </w:tc>
      </w:tr>
      <w:tr w:rsidR="006255BB" w14:paraId="56181D34" w14:textId="77777777" w:rsidTr="4184F812">
        <w:trPr>
          <w:trHeight w:val="280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641611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shd w:val="clear" w:color="auto" w:fill="FFFFFF" w:themeFill="background1"/>
                <w:hideMark/>
              </w:tcPr>
              <w:p w14:paraId="17C2A585" w14:textId="77777777" w:rsidR="006255BB" w:rsidRDefault="006255BB">
                <w:pPr>
                  <w:spacing w:before="120" w:after="0" w:line="240" w:lineRule="auto"/>
                  <w:ind w:left="-13" w:right="-288"/>
                  <w:rPr>
                    <w:rFonts w:cstheme="minorHAnsi"/>
                    <w:color w:val="44546A" w:themeColor="text2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  <w:lang w:val="en-US"/>
                  </w:rPr>
                  <w:t>☐</w:t>
                </w:r>
              </w:p>
            </w:tc>
          </w:sdtContent>
        </w:sdt>
        <w:tc>
          <w:tcPr>
            <w:tcW w:w="9724" w:type="dxa"/>
            <w:vMerge/>
            <w:vAlign w:val="center"/>
            <w:hideMark/>
          </w:tcPr>
          <w:p w14:paraId="21549EEF" w14:textId="77777777" w:rsidR="006255BB" w:rsidRDefault="006255BB">
            <w:pPr>
              <w:spacing w:after="0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8D08D" w:themeFill="accent6" w:themeFillTint="99"/>
            <w:vAlign w:val="center"/>
            <w:hideMark/>
          </w:tcPr>
          <w:p w14:paraId="4661F278" w14:textId="77777777" w:rsidR="006255BB" w:rsidRDefault="006255BB">
            <w:pPr>
              <w:spacing w:before="60" w:after="6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Obszar/-y za który Członek Zespołu Projektowego będzie odpowiedzialny w ramach Przedsięwzięcia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71E726A" w14:textId="77777777" w:rsidR="006255BB" w:rsidRDefault="006255BB"/>
        </w:tc>
      </w:tr>
      <w:tr w:rsidR="006255BB" w14:paraId="66FCD44B" w14:textId="77777777" w:rsidTr="4184F812">
        <w:trPr>
          <w:trHeight w:val="829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5942181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shd w:val="clear" w:color="auto" w:fill="FFFFFF" w:themeFill="background1"/>
                <w:hideMark/>
              </w:tcPr>
              <w:p w14:paraId="762545C7" w14:textId="77777777" w:rsidR="006255BB" w:rsidRDefault="006255BB">
                <w:pPr>
                  <w:spacing w:before="120" w:after="0" w:line="240" w:lineRule="auto"/>
                  <w:ind w:left="-13" w:right="-288"/>
                  <w:rPr>
                    <w:rFonts w:cstheme="minorHAnsi"/>
                    <w:color w:val="44546A" w:themeColor="text2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  <w:lang w:val="en-US"/>
                  </w:rPr>
                  <w:t>☐</w:t>
                </w:r>
              </w:p>
            </w:tc>
          </w:sdtContent>
        </w:sdt>
        <w:tc>
          <w:tcPr>
            <w:tcW w:w="9724" w:type="dxa"/>
            <w:vMerge/>
            <w:vAlign w:val="center"/>
            <w:hideMark/>
          </w:tcPr>
          <w:p w14:paraId="0EF2E718" w14:textId="77777777" w:rsidR="006255BB" w:rsidRDefault="006255BB">
            <w:pPr>
              <w:spacing w:after="0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8D08D" w:themeFill="accent6" w:themeFillTint="99"/>
            <w:vAlign w:val="center"/>
            <w:hideMark/>
          </w:tcPr>
          <w:p w14:paraId="17984AAE" w14:textId="77777777" w:rsidR="006255BB" w:rsidRDefault="006255BB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Opis doświadczenia członka Zespołu Projektowego we wskazanym/-ych obszarze/-ach z zakresem obowiązków (opis pozwalający potwierdzić doświadczenie)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4E958B4" w14:textId="77777777" w:rsidR="006255BB" w:rsidRDefault="006255BB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</w:tr>
      <w:tr w:rsidR="006255BB" w14:paraId="6618A3B2" w14:textId="77777777" w:rsidTr="4184F812">
        <w:trPr>
          <w:trHeight w:val="492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548117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shd w:val="clear" w:color="auto" w:fill="FFFFFF" w:themeFill="background1"/>
                <w:hideMark/>
              </w:tcPr>
              <w:p w14:paraId="0C693876" w14:textId="77777777" w:rsidR="006255BB" w:rsidRDefault="006255BB">
                <w:pPr>
                  <w:spacing w:before="120" w:after="0" w:line="240" w:lineRule="auto"/>
                  <w:ind w:left="-13" w:right="-288"/>
                  <w:rPr>
                    <w:rFonts w:cstheme="minorHAnsi"/>
                    <w:color w:val="44546A" w:themeColor="text2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  <w:lang w:val="en-US"/>
                  </w:rPr>
                  <w:t>☐</w:t>
                </w:r>
              </w:p>
            </w:tc>
          </w:sdtContent>
        </w:sdt>
        <w:tc>
          <w:tcPr>
            <w:tcW w:w="9724" w:type="dxa"/>
            <w:vMerge/>
            <w:vAlign w:val="center"/>
            <w:hideMark/>
          </w:tcPr>
          <w:p w14:paraId="3BA7B9F8" w14:textId="77777777" w:rsidR="006255BB" w:rsidRDefault="006255BB">
            <w:pPr>
              <w:spacing w:after="0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8D08D" w:themeFill="accent6" w:themeFillTint="99"/>
            <w:vAlign w:val="center"/>
            <w:hideMark/>
          </w:tcPr>
          <w:p w14:paraId="2C96344A" w14:textId="77777777" w:rsidR="006255BB" w:rsidRDefault="006255BB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Doświadczenie w danym obszarze/-ach łącznie [liczba miesięcy]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0130E4E" w14:textId="77777777" w:rsidR="006255BB" w:rsidRDefault="006255BB"/>
        </w:tc>
      </w:tr>
    </w:tbl>
    <w:p w14:paraId="3F1C43FD" w14:textId="77777777" w:rsidR="005B69D8" w:rsidRPr="00A71E1E" w:rsidRDefault="005B69D8" w:rsidP="00A71E1E"/>
    <w:p w14:paraId="38E9136A" w14:textId="665860E8" w:rsidR="00ED650A" w:rsidRPr="002D21DE" w:rsidRDefault="00ED650A" w:rsidP="005D3A99">
      <w:pPr>
        <w:pStyle w:val="Nagwek1"/>
      </w:pPr>
      <w:r w:rsidRPr="002D21DE">
        <w:t xml:space="preserve">OŚWIADCZENIE O </w:t>
      </w:r>
      <w:r>
        <w:t>PODWYKONAWSTWIE</w:t>
      </w:r>
    </w:p>
    <w:p w14:paraId="304BAA2B" w14:textId="77777777" w:rsidR="00ED650A" w:rsidRPr="00ED650A" w:rsidRDefault="00ED650A" w:rsidP="00ED650A"/>
    <w:p w14:paraId="2AF2B742" w14:textId="77777777" w:rsidR="00ED650A" w:rsidRDefault="00ED650A" w:rsidP="00ED650A">
      <w:pPr>
        <w:pStyle w:val="Akapitzlist"/>
        <w:widowControl w:val="0"/>
        <w:autoSpaceDE w:val="0"/>
        <w:autoSpaceDN w:val="0"/>
        <w:spacing w:after="40" w:line="252" w:lineRule="auto"/>
        <w:contextualSpacing w:val="0"/>
        <w:jc w:val="both"/>
        <w:rPr>
          <w:b/>
          <w:u w:val="single"/>
        </w:rPr>
      </w:pPr>
      <w:r>
        <w:rPr>
          <w:b/>
          <w:u w:val="single"/>
        </w:rPr>
        <w:t>Oświadczamy, że projekt w ramach Przedsięwzięcia zrealizujemy*:</w:t>
      </w:r>
    </w:p>
    <w:p w14:paraId="3C6D2629" w14:textId="77777777" w:rsidR="00ED650A" w:rsidRDefault="003F108B" w:rsidP="00ED650A">
      <w:pPr>
        <w:ind w:left="283"/>
      </w:pPr>
      <w:sdt>
        <w:sdtPr>
          <w:id w:val="-7063294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D650A">
            <w:rPr>
              <w:rFonts w:ascii="MS Gothic" w:eastAsia="MS Gothic" w:hAnsi="MS Gothic" w:hint="eastAsia"/>
            </w:rPr>
            <w:t>☐</w:t>
          </w:r>
        </w:sdtContent>
      </w:sdt>
      <w:r w:rsidR="00ED650A">
        <w:tab/>
        <w:t>samodzielnie;</w:t>
      </w:r>
    </w:p>
    <w:p w14:paraId="425DBBCD" w14:textId="562379B9" w:rsidR="00ED650A" w:rsidRDefault="003F108B" w:rsidP="00ED650A">
      <w:pPr>
        <w:ind w:left="283"/>
      </w:pPr>
      <w:sdt>
        <w:sdtPr>
          <w:id w:val="-3901911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D650A">
            <w:rPr>
              <w:rFonts w:ascii="MS Gothic" w:eastAsia="MS Gothic" w:hAnsi="MS Gothic" w:hint="eastAsia"/>
            </w:rPr>
            <w:t>☐</w:t>
          </w:r>
        </w:sdtContent>
      </w:sdt>
      <w:r w:rsidR="00ED650A">
        <w:tab/>
        <w:t xml:space="preserve">przy udziale podwykonawcy/ów w zakresie** </w:t>
      </w:r>
    </w:p>
    <w:p w14:paraId="2A019828" w14:textId="77777777" w:rsidR="00ED650A" w:rsidRDefault="00ED650A" w:rsidP="00ED650A">
      <w:pPr>
        <w:ind w:left="283"/>
      </w:pPr>
    </w:p>
    <w:tbl>
      <w:tblPr>
        <w:tblStyle w:val="Tabela-Siatka"/>
        <w:tblW w:w="0" w:type="auto"/>
        <w:tblInd w:w="283" w:type="dxa"/>
        <w:tblLook w:val="04A0" w:firstRow="1" w:lastRow="0" w:firstColumn="1" w:lastColumn="0" w:noHBand="0" w:noVBand="1"/>
      </w:tblPr>
      <w:tblGrid>
        <w:gridCol w:w="716"/>
        <w:gridCol w:w="555"/>
        <w:gridCol w:w="1984"/>
        <w:gridCol w:w="3768"/>
        <w:gridCol w:w="1754"/>
      </w:tblGrid>
      <w:tr w:rsidR="00ED650A" w14:paraId="6DF2FB3A" w14:textId="77777777" w:rsidTr="00BD59F0">
        <w:tc>
          <w:tcPr>
            <w:tcW w:w="717" w:type="dxa"/>
            <w:shd w:val="clear" w:color="auto" w:fill="A8D08D" w:themeFill="accent6" w:themeFillTint="99"/>
          </w:tcPr>
          <w:p w14:paraId="331D1403" w14:textId="77777777" w:rsidR="00ED650A" w:rsidRDefault="00ED650A" w:rsidP="00BD59F0">
            <w:pPr>
              <w:jc w:val="center"/>
              <w:rPr>
                <w:rFonts w:cstheme="minorHAnsi"/>
                <w:bCs/>
                <w:sz w:val="12"/>
                <w:szCs w:val="12"/>
              </w:rPr>
            </w:pPr>
            <w:r w:rsidRPr="00DE04E9">
              <w:rPr>
                <w:rFonts w:cstheme="minorHAnsi"/>
                <w:bCs/>
                <w:sz w:val="12"/>
                <w:szCs w:val="12"/>
              </w:rPr>
              <w:t>Tajemnica przedsię</w:t>
            </w:r>
            <w:r>
              <w:rPr>
                <w:rFonts w:cstheme="minorHAnsi"/>
                <w:bCs/>
                <w:sz w:val="12"/>
                <w:szCs w:val="12"/>
              </w:rPr>
              <w:t>-</w:t>
            </w:r>
            <w:r w:rsidRPr="00DE04E9">
              <w:rPr>
                <w:rFonts w:cstheme="minorHAnsi"/>
                <w:bCs/>
                <w:sz w:val="12"/>
                <w:szCs w:val="12"/>
              </w:rPr>
              <w:t>biorstwa</w:t>
            </w:r>
            <w:r>
              <w:rPr>
                <w:rFonts w:cstheme="minorHAnsi"/>
                <w:bCs/>
                <w:sz w:val="12"/>
                <w:szCs w:val="12"/>
              </w:rPr>
              <w:t>?</w:t>
            </w:r>
          </w:p>
          <w:p w14:paraId="7D9592F3" w14:textId="77777777" w:rsidR="00ED650A" w:rsidRPr="00DE04E9" w:rsidRDefault="00ED650A" w:rsidP="00BD59F0">
            <w:pPr>
              <w:rPr>
                <w:rFonts w:cstheme="minorHAnsi"/>
                <w:color w:val="44546A" w:themeColor="text2"/>
                <w:sz w:val="12"/>
                <w:szCs w:val="12"/>
              </w:rPr>
            </w:pPr>
            <w:r w:rsidRPr="00DE04E9">
              <w:rPr>
                <w:rFonts w:cstheme="minorHAnsi"/>
                <w:bCs/>
                <w:sz w:val="12"/>
                <w:szCs w:val="12"/>
              </w:rPr>
              <w:t>(</w:t>
            </w:r>
            <w:r>
              <w:rPr>
                <w:rFonts w:ascii="Wingdings" w:eastAsia="Wingdings" w:hAnsi="Wingdings" w:cstheme="minorHAnsi"/>
                <w:color w:val="44546A" w:themeColor="text2"/>
                <w:sz w:val="12"/>
                <w:szCs w:val="12"/>
              </w:rPr>
              <w:t></w:t>
            </w:r>
            <w:r w:rsidRPr="00DE04E9">
              <w:rPr>
                <w:rFonts w:cstheme="minorHAnsi"/>
                <w:color w:val="44546A" w:themeColor="text2"/>
                <w:sz w:val="12"/>
                <w:szCs w:val="12"/>
              </w:rPr>
              <w:t>= tak</w:t>
            </w:r>
          </w:p>
          <w:p w14:paraId="6E3368A3" w14:textId="77777777" w:rsidR="00ED650A" w:rsidRDefault="00ED650A" w:rsidP="00BD59F0">
            <w:r>
              <w:rPr>
                <w:rFonts w:ascii="MS Gothic" w:eastAsia="MS Gothic" w:hAnsi="MS Gothic" w:cstheme="minorHAnsi" w:hint="eastAsia"/>
                <w:color w:val="44546A" w:themeColor="text2"/>
                <w:sz w:val="12"/>
                <w:szCs w:val="12"/>
              </w:rPr>
              <w:t>□</w:t>
            </w:r>
            <w:r w:rsidRPr="00DE04E9">
              <w:rPr>
                <w:rFonts w:cstheme="minorHAnsi"/>
                <w:color w:val="44546A" w:themeColor="text2"/>
                <w:sz w:val="12"/>
                <w:szCs w:val="12"/>
              </w:rPr>
              <w:t>= nie)</w:t>
            </w:r>
          </w:p>
        </w:tc>
        <w:tc>
          <w:tcPr>
            <w:tcW w:w="555" w:type="dxa"/>
            <w:shd w:val="clear" w:color="auto" w:fill="A8D08D" w:themeFill="accent6" w:themeFillTint="99"/>
          </w:tcPr>
          <w:p w14:paraId="454238DD" w14:textId="77777777" w:rsidR="00ED650A" w:rsidRDefault="00ED650A" w:rsidP="00BD59F0">
            <w:r w:rsidRPr="00CC3507">
              <w:rPr>
                <w:sz w:val="18"/>
                <w:szCs w:val="18"/>
              </w:rPr>
              <w:t>L.p.</w:t>
            </w:r>
          </w:p>
        </w:tc>
        <w:tc>
          <w:tcPr>
            <w:tcW w:w="1984" w:type="dxa"/>
            <w:shd w:val="clear" w:color="auto" w:fill="A8D08D" w:themeFill="accent6" w:themeFillTint="99"/>
          </w:tcPr>
          <w:p w14:paraId="188C55AC" w14:textId="77777777" w:rsidR="00ED650A" w:rsidRDefault="00ED650A" w:rsidP="00BD59F0">
            <w:r w:rsidRPr="00CC3507">
              <w:rPr>
                <w:sz w:val="18"/>
                <w:szCs w:val="18"/>
              </w:rPr>
              <w:t>Oznaczenie Podwykonawcy (nazwa, adres, NIP)</w:t>
            </w:r>
          </w:p>
        </w:tc>
        <w:tc>
          <w:tcPr>
            <w:tcW w:w="3769" w:type="dxa"/>
            <w:shd w:val="clear" w:color="auto" w:fill="A8D08D" w:themeFill="accent6" w:themeFillTint="99"/>
          </w:tcPr>
          <w:p w14:paraId="5ABF63BA" w14:textId="77777777" w:rsidR="00ED650A" w:rsidRDefault="00ED650A" w:rsidP="00BD59F0">
            <w:r w:rsidRPr="00CC3507">
              <w:rPr>
                <w:sz w:val="18"/>
                <w:szCs w:val="18"/>
              </w:rPr>
              <w:t>Zakres Prac B+R</w:t>
            </w:r>
          </w:p>
        </w:tc>
        <w:tc>
          <w:tcPr>
            <w:tcW w:w="1754" w:type="dxa"/>
            <w:shd w:val="clear" w:color="auto" w:fill="A8D08D" w:themeFill="accent6" w:themeFillTint="99"/>
          </w:tcPr>
          <w:p w14:paraId="7B61B1E8" w14:textId="77777777" w:rsidR="00ED650A" w:rsidRDefault="00ED650A" w:rsidP="00BD59F0">
            <w:r>
              <w:rPr>
                <w:sz w:val="18"/>
                <w:szCs w:val="18"/>
              </w:rPr>
              <w:t>Szacowany u</w:t>
            </w:r>
            <w:r w:rsidRPr="00CC3507">
              <w:rPr>
                <w:sz w:val="18"/>
                <w:szCs w:val="18"/>
              </w:rPr>
              <w:t>dział w łącznym wolumenie Prac B+R</w:t>
            </w:r>
            <w:r>
              <w:rPr>
                <w:sz w:val="18"/>
                <w:szCs w:val="18"/>
              </w:rPr>
              <w:t xml:space="preserve"> [%]</w:t>
            </w:r>
          </w:p>
        </w:tc>
      </w:tr>
      <w:tr w:rsidR="00ED650A" w14:paraId="188AECAB" w14:textId="77777777" w:rsidTr="00BD59F0"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1359119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17" w:type="dxa"/>
              </w:tcPr>
              <w:p w14:paraId="1D9CDA48" w14:textId="77777777" w:rsidR="00ED650A" w:rsidRPr="00CC3507" w:rsidRDefault="00ED650A" w:rsidP="00BD59F0">
                <w:pPr>
                  <w:jc w:val="center"/>
                  <w:rPr>
                    <w:rFonts w:cstheme="minorHAnsi"/>
                    <w:bCs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55" w:type="dxa"/>
          </w:tcPr>
          <w:p w14:paraId="256EB986" w14:textId="77777777" w:rsidR="00ED650A" w:rsidRPr="00CC3507" w:rsidRDefault="00ED650A" w:rsidP="00BD59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1984" w:type="dxa"/>
          </w:tcPr>
          <w:p w14:paraId="23D01A74" w14:textId="77777777" w:rsidR="00ED650A" w:rsidRPr="00CC3507" w:rsidRDefault="00ED650A" w:rsidP="00BD59F0">
            <w:pPr>
              <w:rPr>
                <w:sz w:val="20"/>
                <w:szCs w:val="20"/>
              </w:rPr>
            </w:pPr>
          </w:p>
        </w:tc>
        <w:tc>
          <w:tcPr>
            <w:tcW w:w="3769" w:type="dxa"/>
          </w:tcPr>
          <w:p w14:paraId="0193A6A4" w14:textId="77777777" w:rsidR="00ED650A" w:rsidRPr="00CC3507" w:rsidRDefault="00ED650A" w:rsidP="00BD59F0">
            <w:pPr>
              <w:rPr>
                <w:sz w:val="20"/>
                <w:szCs w:val="20"/>
              </w:rPr>
            </w:pPr>
          </w:p>
        </w:tc>
        <w:tc>
          <w:tcPr>
            <w:tcW w:w="1754" w:type="dxa"/>
          </w:tcPr>
          <w:p w14:paraId="186C9488" w14:textId="77777777" w:rsidR="00ED650A" w:rsidRPr="00CC3507" w:rsidRDefault="00ED650A" w:rsidP="00BD59F0">
            <w:pPr>
              <w:rPr>
                <w:sz w:val="20"/>
                <w:szCs w:val="20"/>
              </w:rPr>
            </w:pPr>
          </w:p>
        </w:tc>
      </w:tr>
    </w:tbl>
    <w:p w14:paraId="751A7A90" w14:textId="36DE900D" w:rsidR="00ED650A" w:rsidRDefault="00ED650A" w:rsidP="00ED650A"/>
    <w:p w14:paraId="4C123F57" w14:textId="77777777" w:rsidR="00ED650A" w:rsidRDefault="00ED650A" w:rsidP="00ED650A">
      <w:pPr>
        <w:ind w:left="283"/>
      </w:pPr>
      <w:r>
        <w:t>…………………………………..........................................................................................................................</w:t>
      </w:r>
    </w:p>
    <w:p w14:paraId="7314CA57" w14:textId="77777777" w:rsidR="00ED650A" w:rsidRDefault="00ED650A" w:rsidP="00ED650A">
      <w:pPr>
        <w:spacing w:after="40" w:line="252" w:lineRule="auto"/>
        <w:ind w:left="360"/>
        <w:rPr>
          <w:i/>
        </w:rPr>
      </w:pPr>
    </w:p>
    <w:p w14:paraId="7FA34E5B" w14:textId="77777777" w:rsidR="00ED650A" w:rsidRPr="007C67F7" w:rsidRDefault="00ED650A" w:rsidP="00ED650A">
      <w:pPr>
        <w:spacing w:after="40" w:line="252" w:lineRule="auto"/>
        <w:ind w:left="360"/>
        <w:jc w:val="both"/>
        <w:rPr>
          <w:i/>
          <w:sz w:val="20"/>
        </w:rPr>
      </w:pPr>
      <w:r w:rsidRPr="007C67F7">
        <w:rPr>
          <w:i/>
          <w:sz w:val="20"/>
        </w:rPr>
        <w:t>*należy zaznaczyć symbolem X odpowiedni kwadrat</w:t>
      </w:r>
    </w:p>
    <w:p w14:paraId="370208D9" w14:textId="77777777" w:rsidR="00ED650A" w:rsidRPr="007C67F7" w:rsidRDefault="00ED650A" w:rsidP="00ED650A">
      <w:pPr>
        <w:spacing w:after="40" w:line="252" w:lineRule="auto"/>
        <w:ind w:left="360"/>
        <w:jc w:val="both"/>
        <w:rPr>
          <w:bCs/>
          <w:i/>
          <w:sz w:val="20"/>
        </w:rPr>
      </w:pPr>
      <w:r w:rsidRPr="007C67F7">
        <w:rPr>
          <w:i/>
          <w:sz w:val="20"/>
        </w:rPr>
        <w:t>**należy opisać zakres tematyczny, w jakim Wnioskodawca będzie współpracować z podwykonawcami.</w:t>
      </w:r>
    </w:p>
    <w:p w14:paraId="1DD6FC54" w14:textId="37F1863A" w:rsidR="00ED650A" w:rsidRDefault="00ED650A" w:rsidP="005D3A99">
      <w:pPr>
        <w:pStyle w:val="Nagwek1"/>
      </w:pPr>
      <w:r w:rsidRPr="00F72E87">
        <w:t xml:space="preserve">OŚWIADCZENIE O BRAKU </w:t>
      </w:r>
      <w:r w:rsidRPr="005D3A99">
        <w:t>PODSTAW</w:t>
      </w:r>
      <w:r w:rsidRPr="00F72E87">
        <w:t xml:space="preserve"> WYKLUCZENIA</w:t>
      </w:r>
    </w:p>
    <w:p w14:paraId="60CAF6C4" w14:textId="77777777" w:rsidR="00ED650A" w:rsidRPr="002E2CCF" w:rsidRDefault="00ED650A" w:rsidP="00ED650A">
      <w:pPr>
        <w:pStyle w:val="Akapitzlist"/>
        <w:spacing w:before="60" w:after="60" w:line="276" w:lineRule="auto"/>
        <w:ind w:left="0"/>
        <w:contextualSpacing w:val="0"/>
        <w:jc w:val="both"/>
        <w:rPr>
          <w:sz w:val="20"/>
          <w:szCs w:val="20"/>
        </w:rPr>
      </w:pPr>
      <w:r w:rsidRPr="002E2CCF">
        <w:rPr>
          <w:sz w:val="20"/>
          <w:szCs w:val="20"/>
        </w:rPr>
        <w:t>Ja/My, niżej podpisany/podpisani oświadczam/oświadczamy, że w stosunku do Wnioskodawcy (a w przypadku złożenia Wniosku łącznie przez kilka podmiotów – w stosunku do żadnego z podmiotów działających łącznie jako Wnioskodawca), nie zachodzą podstawy wykluczenia z Postępowania, o których mow</w:t>
      </w:r>
      <w:r w:rsidRPr="000E7D47">
        <w:rPr>
          <w:sz w:val="20"/>
          <w:szCs w:val="20"/>
        </w:rPr>
        <w:t>a w rozdziale II ppkt 2.2 ust. 1 Regulaminu.</w:t>
      </w:r>
    </w:p>
    <w:p w14:paraId="165067EE" w14:textId="149A28FE" w:rsidR="00ED650A" w:rsidRDefault="00ED650A" w:rsidP="005D3A99">
      <w:pPr>
        <w:pStyle w:val="Nagwek1"/>
      </w:pPr>
      <w:r w:rsidRPr="00ED650A">
        <w:t>INNE OŚWIADCZENIA WNIOSKODAWCY</w:t>
      </w:r>
    </w:p>
    <w:p w14:paraId="639A24DB" w14:textId="77777777" w:rsidR="00ED650A" w:rsidRPr="002E2CCF" w:rsidRDefault="00ED650A" w:rsidP="00ED650A">
      <w:pPr>
        <w:pStyle w:val="Akapitzlist"/>
        <w:spacing w:before="60" w:after="60" w:line="276" w:lineRule="auto"/>
        <w:ind w:left="0"/>
        <w:contextualSpacing w:val="0"/>
        <w:jc w:val="both"/>
        <w:rPr>
          <w:sz w:val="20"/>
          <w:szCs w:val="20"/>
        </w:rPr>
      </w:pPr>
      <w:r w:rsidRPr="002E2CCF">
        <w:rPr>
          <w:sz w:val="20"/>
          <w:szCs w:val="20"/>
        </w:rPr>
        <w:t>Ja/My, niżej podpisany/podpisani oświadczam/oświadczamy w imieniu Wnioskodawcy (a w przypadku złożenia Wniosku łącznie przez kilka podmiotów – w imieniu każdego z podmiotów działających łącznie jako Wnioskodawca), że:</w:t>
      </w:r>
    </w:p>
    <w:p w14:paraId="2B84E41D" w14:textId="77777777" w:rsidR="00ED650A" w:rsidRPr="002E2CCF" w:rsidRDefault="00ED650A" w:rsidP="00ED650A">
      <w:pPr>
        <w:pStyle w:val="Styl4"/>
        <w:numPr>
          <w:ilvl w:val="0"/>
          <w:numId w:val="4"/>
        </w:numPr>
        <w:spacing w:before="60" w:after="60" w:line="276" w:lineRule="auto"/>
        <w:jc w:val="both"/>
        <w:rPr>
          <w:rFonts w:cstheme="minorHAnsi"/>
          <w:sz w:val="20"/>
          <w:szCs w:val="20"/>
        </w:rPr>
      </w:pPr>
      <w:r w:rsidRPr="002E2CCF">
        <w:rPr>
          <w:rFonts w:cstheme="minorHAnsi"/>
          <w:sz w:val="20"/>
          <w:szCs w:val="20"/>
        </w:rPr>
        <w:t xml:space="preserve">Wnioskodawca zapoznał się z warunkami </w:t>
      </w:r>
      <w:r>
        <w:rPr>
          <w:rFonts w:cstheme="minorHAnsi"/>
          <w:sz w:val="20"/>
          <w:szCs w:val="20"/>
        </w:rPr>
        <w:t xml:space="preserve">zamówienia </w:t>
      </w:r>
      <w:r w:rsidRPr="002E2CCF">
        <w:rPr>
          <w:rFonts w:cstheme="minorHAnsi"/>
          <w:sz w:val="20"/>
          <w:szCs w:val="20"/>
        </w:rPr>
        <w:t xml:space="preserve">określonym przez Narodowe Centrum Badań i Rozwoju w Regulaminie oraz w Umowie i uznaje się związany określonymi w nich zasadami Postępowania oraz zdobytymi informacjami niezbędnymi do przygotowania Wniosku, </w:t>
      </w:r>
    </w:p>
    <w:p w14:paraId="242FFE5C" w14:textId="77777777" w:rsidR="00ED650A" w:rsidRPr="002E2CCF" w:rsidRDefault="00ED650A" w:rsidP="00ED650A">
      <w:pPr>
        <w:pStyle w:val="Styl4"/>
        <w:numPr>
          <w:ilvl w:val="0"/>
          <w:numId w:val="4"/>
        </w:numPr>
        <w:spacing w:before="60" w:after="60" w:line="276" w:lineRule="auto"/>
        <w:jc w:val="both"/>
        <w:rPr>
          <w:rFonts w:cstheme="minorHAnsi"/>
          <w:sz w:val="20"/>
          <w:szCs w:val="20"/>
        </w:rPr>
      </w:pPr>
      <w:r w:rsidRPr="002E2CCF">
        <w:rPr>
          <w:rFonts w:cstheme="minorHAnsi"/>
          <w:sz w:val="20"/>
          <w:szCs w:val="20"/>
        </w:rPr>
        <w:t>Wnioskodawca akceptuje treść Regulaminu oraz Załączników do Regulaminu, w tym wzoru Umowy, oraz zawartych w nich warunków, w tym warunków płatności oraz terminu realizacji Przedsięwzięcia i nie wnosi do nich uwag,</w:t>
      </w:r>
    </w:p>
    <w:p w14:paraId="603DD062" w14:textId="77777777" w:rsidR="00ED650A" w:rsidRPr="002E2CCF" w:rsidRDefault="00ED650A" w:rsidP="00ED650A">
      <w:pPr>
        <w:pStyle w:val="Styl4"/>
        <w:numPr>
          <w:ilvl w:val="0"/>
          <w:numId w:val="4"/>
        </w:numPr>
        <w:spacing w:before="60" w:after="60" w:line="276" w:lineRule="auto"/>
        <w:jc w:val="both"/>
        <w:rPr>
          <w:rFonts w:cstheme="minorHAnsi"/>
          <w:sz w:val="20"/>
          <w:szCs w:val="20"/>
        </w:rPr>
      </w:pPr>
      <w:r w:rsidRPr="002E2CCF">
        <w:rPr>
          <w:rFonts w:cstheme="minorHAnsi"/>
          <w:sz w:val="20"/>
          <w:szCs w:val="20"/>
        </w:rPr>
        <w:t>Wnioskodawca spełnia wszystkie wymagania zawarte w Regulaminie,</w:t>
      </w:r>
    </w:p>
    <w:p w14:paraId="3E702BF3" w14:textId="77777777" w:rsidR="00ED650A" w:rsidRPr="002E2CCF" w:rsidRDefault="00ED650A" w:rsidP="00ED650A">
      <w:pPr>
        <w:pStyle w:val="Styl4"/>
        <w:numPr>
          <w:ilvl w:val="0"/>
          <w:numId w:val="4"/>
        </w:numPr>
        <w:spacing w:before="60" w:after="60" w:line="276" w:lineRule="auto"/>
        <w:jc w:val="both"/>
        <w:rPr>
          <w:rFonts w:cstheme="minorHAnsi"/>
          <w:sz w:val="20"/>
          <w:szCs w:val="20"/>
        </w:rPr>
      </w:pPr>
      <w:r w:rsidRPr="002E2CCF">
        <w:rPr>
          <w:rFonts w:cstheme="minorHAnsi"/>
          <w:sz w:val="20"/>
          <w:szCs w:val="20"/>
        </w:rPr>
        <w:t>Wnioskodawca wyraża zgodę na doręczenie korespondencji, w tym pism i informacji w Postępowaniu w wersji elektronicznej, na adres e-mail wskazany w punkcie C. Wniosku,</w:t>
      </w:r>
    </w:p>
    <w:p w14:paraId="7052D5C7" w14:textId="77777777" w:rsidR="00ED650A" w:rsidRPr="002E2CCF" w:rsidRDefault="00ED650A" w:rsidP="00ED650A">
      <w:pPr>
        <w:pStyle w:val="Styl4"/>
        <w:numPr>
          <w:ilvl w:val="0"/>
          <w:numId w:val="4"/>
        </w:numPr>
        <w:spacing w:before="60" w:after="60" w:line="276" w:lineRule="auto"/>
        <w:jc w:val="both"/>
        <w:rPr>
          <w:sz w:val="20"/>
          <w:szCs w:val="20"/>
        </w:rPr>
      </w:pPr>
      <w:r w:rsidRPr="0C862B17">
        <w:rPr>
          <w:sz w:val="20"/>
          <w:szCs w:val="20"/>
        </w:rPr>
        <w:t>Wnioskodawca (a w przypadku złożenia Wniosku łącznie przez kilka podmiotów: Żaden z podmiotów działających łącznie jako Wnioskodawca), nie złożył ponad niniejszy Wniosek innego Wniosku w Postępowaniu,</w:t>
      </w:r>
    </w:p>
    <w:p w14:paraId="34E01E97" w14:textId="77777777" w:rsidR="00ED650A" w:rsidRPr="002E2CCF" w:rsidRDefault="00ED650A" w:rsidP="00ED650A">
      <w:pPr>
        <w:pStyle w:val="Styl4"/>
        <w:numPr>
          <w:ilvl w:val="0"/>
          <w:numId w:val="4"/>
        </w:numPr>
        <w:spacing w:before="60" w:after="60" w:line="276" w:lineRule="auto"/>
        <w:jc w:val="both"/>
        <w:rPr>
          <w:rFonts w:cstheme="minorHAnsi"/>
          <w:sz w:val="20"/>
          <w:szCs w:val="20"/>
        </w:rPr>
      </w:pPr>
      <w:r w:rsidRPr="002E2CCF">
        <w:rPr>
          <w:rFonts w:cstheme="minorHAnsi"/>
          <w:sz w:val="20"/>
          <w:szCs w:val="20"/>
        </w:rPr>
        <w:t>Wnioskodawca oświadcza i gwarantuje, że Prace B+R wykonywane w ramach Umowy, nie będą finansowane ze środków publicznych, a w szczególności ze środków pochodzących z budżetu Unii Europejskiej, poza wynagrodzeniem wypłacanym zgodnie z Umową przez Narodowe Centrum Badań i Rozwoju,</w:t>
      </w:r>
    </w:p>
    <w:p w14:paraId="150264E5" w14:textId="77777777" w:rsidR="00ED650A" w:rsidRPr="002E2CCF" w:rsidRDefault="00ED650A" w:rsidP="00ED650A">
      <w:pPr>
        <w:pStyle w:val="Styl4"/>
        <w:numPr>
          <w:ilvl w:val="0"/>
          <w:numId w:val="4"/>
        </w:numPr>
        <w:spacing w:before="60" w:after="60" w:line="276" w:lineRule="auto"/>
        <w:jc w:val="both"/>
        <w:rPr>
          <w:rFonts w:cstheme="minorHAnsi"/>
          <w:sz w:val="20"/>
          <w:szCs w:val="20"/>
        </w:rPr>
      </w:pPr>
      <w:r w:rsidRPr="002E2CCF">
        <w:rPr>
          <w:rFonts w:cstheme="minorHAnsi"/>
          <w:sz w:val="20"/>
          <w:szCs w:val="20"/>
        </w:rPr>
        <w:t>złożony przez Wnioskodawcę Wniosek jest zgodny z treścią Regulaminu,</w:t>
      </w:r>
    </w:p>
    <w:p w14:paraId="17E55719" w14:textId="77777777" w:rsidR="00ED650A" w:rsidRPr="002E2CCF" w:rsidRDefault="00ED650A" w:rsidP="00ED650A">
      <w:pPr>
        <w:pStyle w:val="Styl4"/>
        <w:numPr>
          <w:ilvl w:val="0"/>
          <w:numId w:val="4"/>
        </w:numPr>
        <w:spacing w:before="60" w:after="60" w:line="276" w:lineRule="auto"/>
        <w:ind w:hanging="357"/>
        <w:jc w:val="both"/>
        <w:rPr>
          <w:rFonts w:cstheme="minorHAnsi"/>
          <w:sz w:val="20"/>
          <w:szCs w:val="20"/>
        </w:rPr>
      </w:pPr>
      <w:r w:rsidRPr="002E2CCF">
        <w:rPr>
          <w:rFonts w:cstheme="minorHAnsi"/>
          <w:sz w:val="20"/>
          <w:szCs w:val="20"/>
        </w:rPr>
        <w:t>Wnioskodawca wnosi o dopuszczenie do udziału w Postępowaniu i o zawarcie Umowy,</w:t>
      </w:r>
    </w:p>
    <w:p w14:paraId="544B0C82" w14:textId="77777777" w:rsidR="00ED650A" w:rsidRPr="002E2CCF" w:rsidRDefault="00ED650A" w:rsidP="00ED650A">
      <w:pPr>
        <w:pStyle w:val="Styl4"/>
        <w:numPr>
          <w:ilvl w:val="0"/>
          <w:numId w:val="4"/>
        </w:numPr>
        <w:spacing w:before="60" w:after="60" w:line="276" w:lineRule="auto"/>
        <w:ind w:hanging="357"/>
        <w:jc w:val="both"/>
        <w:rPr>
          <w:rFonts w:cstheme="minorHAnsi"/>
          <w:sz w:val="20"/>
          <w:szCs w:val="20"/>
        </w:rPr>
      </w:pPr>
      <w:r w:rsidRPr="002E2CCF">
        <w:rPr>
          <w:rFonts w:cstheme="minorHAnsi"/>
          <w:sz w:val="20"/>
          <w:szCs w:val="20"/>
        </w:rPr>
        <w:t>w przypadku dopuszczenia Wnioskodawcy do zawarcia Umowy, zobowiązuje się on w terminie i miejscu wyznaczonym przez NCBR do zawarcia Umowy zgodnie z Regulaminem,</w:t>
      </w:r>
    </w:p>
    <w:p w14:paraId="5E2BBA6E" w14:textId="77777777" w:rsidR="00ED650A" w:rsidRPr="002E2CCF" w:rsidRDefault="00ED650A" w:rsidP="00ED650A">
      <w:pPr>
        <w:pStyle w:val="Styl4"/>
        <w:numPr>
          <w:ilvl w:val="0"/>
          <w:numId w:val="4"/>
        </w:numPr>
        <w:spacing w:before="60" w:after="60" w:line="276" w:lineRule="auto"/>
        <w:jc w:val="both"/>
        <w:rPr>
          <w:rFonts w:cstheme="minorHAnsi"/>
          <w:sz w:val="20"/>
          <w:szCs w:val="20"/>
        </w:rPr>
      </w:pPr>
      <w:r w:rsidRPr="002E2CCF">
        <w:rPr>
          <w:rFonts w:cstheme="minorHAnsi"/>
          <w:sz w:val="20"/>
          <w:szCs w:val="20"/>
        </w:rPr>
        <w:t xml:space="preserve">że osoby wskazane we Wniosku zostały poinformowane o regulacjach wynikających z RODO, ustawy z dnia 10 maja 2018 roku </w:t>
      </w:r>
      <w:r w:rsidRPr="002E2CCF">
        <w:rPr>
          <w:rFonts w:cstheme="minorHAnsi"/>
          <w:i/>
          <w:sz w:val="20"/>
          <w:szCs w:val="20"/>
        </w:rPr>
        <w:t>o ochronie danych</w:t>
      </w:r>
      <w:r w:rsidRPr="002E2CCF">
        <w:rPr>
          <w:rFonts w:cstheme="minorHAnsi"/>
          <w:sz w:val="20"/>
          <w:szCs w:val="20"/>
        </w:rPr>
        <w:t xml:space="preserve"> (t.j. Dz. U. z 2019 r. poz. 1781) oraz powiązanymi z nim powszechnie obowiązującymi przepisami prawa polskiego,</w:t>
      </w:r>
    </w:p>
    <w:p w14:paraId="4E9BFAAE" w14:textId="77777777" w:rsidR="00ED650A" w:rsidRPr="00584285" w:rsidRDefault="00ED650A" w:rsidP="00ED650A">
      <w:pPr>
        <w:pStyle w:val="Styl4"/>
        <w:numPr>
          <w:ilvl w:val="0"/>
          <w:numId w:val="4"/>
        </w:numPr>
        <w:spacing w:before="60" w:after="60" w:line="276" w:lineRule="auto"/>
        <w:jc w:val="both"/>
      </w:pPr>
      <w:r w:rsidRPr="0C862B17">
        <w:rPr>
          <w:sz w:val="20"/>
          <w:szCs w:val="20"/>
        </w:rPr>
        <w:t xml:space="preserve">że zobowiązuje się w imieniu NCBR do wykonywania wobec osób, których dane dotyczą, obowiązku informacyjnego wynikającego z art. 13 i art. 14 RODO oraz że spełnił wobec wszystkich osób wskazanych we Wniosku obowiązek informacyjny o którym mowa powyżej, zgodnie ze wzorami wskazanymi w załącznikach do Regulaminu.  </w:t>
      </w:r>
    </w:p>
    <w:p w14:paraId="6F4D5089" w14:textId="5ACA7772" w:rsidR="00ED650A" w:rsidRPr="00ED650A" w:rsidRDefault="00ED650A" w:rsidP="005D3A99">
      <w:pPr>
        <w:pStyle w:val="Nagwek1"/>
      </w:pPr>
      <w:r w:rsidRPr="00ED650A">
        <w:t>WARIANT B I PLAN KOMERCJALIZACJI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097"/>
        <w:gridCol w:w="2267"/>
        <w:gridCol w:w="1696"/>
      </w:tblGrid>
      <w:tr w:rsidR="00ED650A" w14:paraId="4C8D2CA3" w14:textId="77777777" w:rsidTr="005D3A99">
        <w:tc>
          <w:tcPr>
            <w:tcW w:w="5097" w:type="dxa"/>
            <w:shd w:val="clear" w:color="auto" w:fill="A8D08D" w:themeFill="accent6" w:themeFillTint="99"/>
            <w:vAlign w:val="center"/>
          </w:tcPr>
          <w:p w14:paraId="7F864DE1" w14:textId="77777777" w:rsidR="00ED650A" w:rsidRPr="00D42C00" w:rsidRDefault="00ED650A" w:rsidP="00BD59F0">
            <w:pPr>
              <w:rPr>
                <w:rFonts w:cstheme="minorHAnsi"/>
              </w:rPr>
            </w:pPr>
            <w:r>
              <w:rPr>
                <w:rFonts w:cstheme="minorHAnsi"/>
              </w:rPr>
              <w:t>Wnioskodawca</w:t>
            </w:r>
            <w:r w:rsidRPr="00D42C00">
              <w:rPr>
                <w:rFonts w:cstheme="minorHAnsi"/>
              </w:rPr>
              <w:t xml:space="preserve"> wybiera Wariant B w przedmiocie </w:t>
            </w:r>
            <w:r>
              <w:rPr>
                <w:rFonts w:cstheme="minorHAnsi"/>
              </w:rPr>
              <w:t>zasad współpracy dotyczącej K</w:t>
            </w:r>
            <w:r w:rsidRPr="00D42C00">
              <w:rPr>
                <w:rFonts w:cstheme="minorHAnsi"/>
              </w:rPr>
              <w:t>omercjalizacji</w:t>
            </w:r>
            <w:r>
              <w:rPr>
                <w:rFonts w:cstheme="minorHAnsi"/>
              </w:rPr>
              <w:t xml:space="preserve"> Rozwiązania</w:t>
            </w:r>
          </w:p>
        </w:tc>
        <w:tc>
          <w:tcPr>
            <w:tcW w:w="2267" w:type="dxa"/>
            <w:vAlign w:val="center"/>
          </w:tcPr>
          <w:p w14:paraId="5E66B68F" w14:textId="77777777" w:rsidR="00ED650A" w:rsidRPr="00D42C00" w:rsidRDefault="003F108B" w:rsidP="00BD59F0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2340045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650A" w:rsidRPr="00D42C00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D650A" w:rsidRPr="00D42C00">
              <w:rPr>
                <w:rFonts w:cstheme="minorHAnsi"/>
              </w:rPr>
              <w:t xml:space="preserve"> TAK</w:t>
            </w:r>
          </w:p>
        </w:tc>
        <w:tc>
          <w:tcPr>
            <w:tcW w:w="1696" w:type="dxa"/>
            <w:vAlign w:val="center"/>
          </w:tcPr>
          <w:p w14:paraId="257675AD" w14:textId="77777777" w:rsidR="00ED650A" w:rsidRPr="00D42C00" w:rsidRDefault="003F108B" w:rsidP="00BD59F0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8842996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650A" w:rsidRPr="00D42C00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D650A" w:rsidRPr="00D42C00">
              <w:rPr>
                <w:rFonts w:cstheme="minorHAnsi"/>
              </w:rPr>
              <w:t xml:space="preserve"> NIE</w:t>
            </w:r>
          </w:p>
        </w:tc>
      </w:tr>
    </w:tbl>
    <w:p w14:paraId="1CCA9E62" w14:textId="3B482992" w:rsidR="00ED650A" w:rsidRDefault="00ED650A" w:rsidP="00ED650A"/>
    <w:p w14:paraId="242AC781" w14:textId="77777777" w:rsidR="00ED650A" w:rsidRDefault="00ED650A" w:rsidP="00ED650A">
      <w:pPr>
        <w:jc w:val="both"/>
      </w:pPr>
      <w:r>
        <w:t>W Przypadku odpowiedzi „TAK” Wnioskodawca jest zobowiązany załączyć Plan Komercjalizacji zawierający co najmniej:</w:t>
      </w:r>
    </w:p>
    <w:p w14:paraId="183478A8" w14:textId="77777777" w:rsidR="00ED650A" w:rsidRDefault="00ED650A" w:rsidP="00803485">
      <w:pPr>
        <w:pStyle w:val="Akapitzlist"/>
        <w:numPr>
          <w:ilvl w:val="0"/>
          <w:numId w:val="8"/>
        </w:numPr>
        <w:jc w:val="both"/>
      </w:pPr>
      <w:r>
        <w:t>opis wszystkich planowanych sposobów i rynków, na których Wnioskodawca będzie wprowadzać do obrotu Wyniki Prac B+R oraz Technologie Zależne, wraz z opisem istniejącej sytuacji na tych rynkach oraz opisu przewag konkurencyjnych Rozwiązania,</w:t>
      </w:r>
    </w:p>
    <w:p w14:paraId="300581E0" w14:textId="77777777" w:rsidR="00ED650A" w:rsidRDefault="00ED650A" w:rsidP="00803485">
      <w:pPr>
        <w:pStyle w:val="Akapitzlist"/>
        <w:numPr>
          <w:ilvl w:val="0"/>
          <w:numId w:val="8"/>
        </w:numPr>
        <w:jc w:val="both"/>
      </w:pPr>
      <w:r>
        <w:t>określenie planowanych opłat licencyjnych i cen produktów oferowanych w oparciu o Wyniki Prac B+R oraz Technologie Zależne,</w:t>
      </w:r>
    </w:p>
    <w:p w14:paraId="5E5434BB" w14:textId="77777777" w:rsidR="00ED650A" w:rsidRDefault="00ED650A" w:rsidP="00803485">
      <w:pPr>
        <w:pStyle w:val="Akapitzlist"/>
        <w:numPr>
          <w:ilvl w:val="0"/>
          <w:numId w:val="8"/>
        </w:numPr>
        <w:jc w:val="both"/>
      </w:pPr>
      <w:r>
        <w:t xml:space="preserve">określenie działań podejmowanych w celu komercjalizacji Rozwiązania w okresie </w:t>
      </w:r>
      <w:bookmarkStart w:id="9" w:name="_Hlk58885389"/>
      <w:r>
        <w:t>pięciu lat od zakończenia Etapu I</w:t>
      </w:r>
      <w:bookmarkEnd w:id="9"/>
      <w:r>
        <w:t>, z rozbiciem na kwartały,</w:t>
      </w:r>
    </w:p>
    <w:p w14:paraId="5F77D947" w14:textId="77777777" w:rsidR="00ED650A" w:rsidRDefault="00ED650A" w:rsidP="00803485">
      <w:pPr>
        <w:pStyle w:val="Akapitzlist"/>
        <w:numPr>
          <w:ilvl w:val="0"/>
          <w:numId w:val="8"/>
        </w:numPr>
        <w:jc w:val="both"/>
      </w:pPr>
      <w:r>
        <w:t>opisanie celów sprzedażowych oraz wskaźników efektywności (KPI) z rozbiciem na kwartały,</w:t>
      </w:r>
    </w:p>
    <w:p w14:paraId="13D74F7D" w14:textId="77777777" w:rsidR="00ED650A" w:rsidRDefault="00ED650A" w:rsidP="00803485">
      <w:pPr>
        <w:pStyle w:val="Akapitzlist"/>
        <w:numPr>
          <w:ilvl w:val="0"/>
          <w:numId w:val="8"/>
        </w:numPr>
        <w:jc w:val="both"/>
      </w:pPr>
      <w:r>
        <w:t>opis ustalonych przez Wnioskodawcę ryzyk dla komercjalizacji Wyników Prac B+R oraz Technologii Zależnych,</w:t>
      </w:r>
    </w:p>
    <w:p w14:paraId="461127F4" w14:textId="77777777" w:rsidR="00ED650A" w:rsidRDefault="00ED650A" w:rsidP="00803485">
      <w:pPr>
        <w:pStyle w:val="Akapitzlist"/>
        <w:numPr>
          <w:ilvl w:val="0"/>
          <w:numId w:val="8"/>
        </w:numPr>
        <w:jc w:val="both"/>
      </w:pPr>
      <w:r>
        <w:t>opis dodatkowych zobowiązań służących realizacji Planu Komercjalizacji, z rozbiciem na kwartały w horyzoncie czasowym pięć lat od zakończenia Etapu I,</w:t>
      </w:r>
    </w:p>
    <w:p w14:paraId="1B36A8AA" w14:textId="77777777" w:rsidR="00ED650A" w:rsidRDefault="00ED650A" w:rsidP="00803485">
      <w:pPr>
        <w:pStyle w:val="Akapitzlist"/>
        <w:numPr>
          <w:ilvl w:val="0"/>
          <w:numId w:val="8"/>
        </w:numPr>
        <w:jc w:val="both"/>
      </w:pPr>
      <w:r>
        <w:t>wskazanie prognozowanych przychodów Wnioskodawcy z tytułu komercjalizacji Wyników Prac B+R oraz Technologii Zależnych wraz z</w:t>
      </w:r>
      <w:r w:rsidRPr="004B3F12">
        <w:t xml:space="preserve"> </w:t>
      </w:r>
      <w:r>
        <w:t>wyszczególnieniem przysługującego NCBR udziału w Przychodach z Komercjalizacji Wyników Prac B+R oraz Komercjalizacji Technologii Zależnych oraz uzasadnieniem wyliczenia, w szczególności odnoszącym się do pkt 1-2),</w:t>
      </w:r>
    </w:p>
    <w:p w14:paraId="1AF14040" w14:textId="77777777" w:rsidR="00ED650A" w:rsidRDefault="00ED650A" w:rsidP="00803485">
      <w:pPr>
        <w:pStyle w:val="Akapitzlist"/>
        <w:numPr>
          <w:ilvl w:val="0"/>
          <w:numId w:val="8"/>
        </w:numPr>
        <w:jc w:val="both"/>
      </w:pPr>
      <w:r>
        <w:t xml:space="preserve">określenie sposobu uzyskania dla NCBR zwrotu wskazanego w art. 29 </w:t>
      </w:r>
      <w:r w:rsidRPr="6F53585B">
        <w:t>§</w:t>
      </w:r>
      <w:r>
        <w:t>6 akapit drugi lit. b Umowy w okresie pięciu lat od zakończenia Etapu I, z rozbiciem wskazanej kwoty na kwartały,</w:t>
      </w:r>
    </w:p>
    <w:p w14:paraId="343A9D75" w14:textId="143D8E32" w:rsidR="00ED650A" w:rsidRDefault="00ED650A" w:rsidP="00803485">
      <w:pPr>
        <w:pStyle w:val="Akapitzlist"/>
        <w:numPr>
          <w:ilvl w:val="0"/>
          <w:numId w:val="8"/>
        </w:numPr>
        <w:jc w:val="both"/>
      </w:pPr>
      <w:r>
        <w:t>zobowiązanie do uzyskania zwrotu wskazanego w punkcie 8) w okresie pięciu lat od zakończenia Etapu I oraz realizacji celów określonych w pkt 8).</w:t>
      </w:r>
    </w:p>
    <w:p w14:paraId="0082486C" w14:textId="77777777" w:rsidR="00ED650A" w:rsidRDefault="00ED650A" w:rsidP="005D3A99">
      <w:pPr>
        <w:pStyle w:val="Nagwek1"/>
      </w:pPr>
      <w:r w:rsidRPr="71575763">
        <w:t>KRAJOWA INTELIGENTNA SPECJALIZACJA</w:t>
      </w:r>
    </w:p>
    <w:p w14:paraId="35A7B48D" w14:textId="77777777" w:rsidR="00ED650A" w:rsidRPr="00F426CE" w:rsidRDefault="00ED650A" w:rsidP="00ED650A">
      <w:r>
        <w:t xml:space="preserve">Rozwiązanie opisane Wnioskiem wpisuje się w następujące Krajowe Inteligentne Specjalizacje </w:t>
      </w:r>
      <w:r w:rsidRPr="00A81893">
        <w:rPr>
          <w:i/>
        </w:rPr>
        <w:t>(należy zaznaczyć X):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648"/>
        <w:gridCol w:w="1412"/>
      </w:tblGrid>
      <w:tr w:rsidR="00ED650A" w14:paraId="3C413A7A" w14:textId="77777777" w:rsidTr="00BD59F0">
        <w:tc>
          <w:tcPr>
            <w:tcW w:w="9062" w:type="dxa"/>
            <w:gridSpan w:val="2"/>
            <w:shd w:val="clear" w:color="auto" w:fill="A8D08D" w:themeFill="accent6" w:themeFillTint="99"/>
          </w:tcPr>
          <w:p w14:paraId="05E84F92" w14:textId="77777777" w:rsidR="00ED650A" w:rsidRPr="00EB3BAE" w:rsidRDefault="00ED650A" w:rsidP="00BD59F0">
            <w:pPr>
              <w:spacing w:line="276" w:lineRule="auto"/>
              <w:jc w:val="center"/>
              <w:rPr>
                <w:b/>
                <w:bCs/>
              </w:rPr>
            </w:pPr>
            <w:r w:rsidRPr="00243DA1">
              <w:rPr>
                <w:b/>
                <w:bCs/>
                <w:sz w:val="20"/>
                <w:szCs w:val="20"/>
              </w:rPr>
              <w:t>ZDROWE SPOŁECZEŃSTWO</w:t>
            </w:r>
          </w:p>
        </w:tc>
      </w:tr>
      <w:tr w:rsidR="00ED650A" w14:paraId="67403DE5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2D6D3B21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>KIS 1. Zdrowe społeczeństwo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3766956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52822E8A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0086A07E" w14:textId="77777777" w:rsidTr="00BD59F0">
        <w:tc>
          <w:tcPr>
            <w:tcW w:w="9062" w:type="dxa"/>
            <w:gridSpan w:val="2"/>
            <w:shd w:val="clear" w:color="auto" w:fill="A8D08D" w:themeFill="accent6" w:themeFillTint="99"/>
          </w:tcPr>
          <w:p w14:paraId="26936B43" w14:textId="77777777" w:rsidR="00ED650A" w:rsidRPr="00243DA1" w:rsidRDefault="00ED650A" w:rsidP="00BD59F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C862B17">
              <w:rPr>
                <w:b/>
                <w:bCs/>
                <w:sz w:val="20"/>
                <w:szCs w:val="20"/>
              </w:rPr>
              <w:t>BIOGOSPODARKA ROLNO-SPOŻYWCZA, LEŚNO-DRZEWNA I ŚRODOWISKOWA</w:t>
            </w:r>
          </w:p>
        </w:tc>
      </w:tr>
      <w:tr w:rsidR="00ED650A" w14:paraId="312FF915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47C7A943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 xml:space="preserve">KIS 2. Innowacyjne technologie, procesy i produkty sektora rolno-spożywczego i leśno-drzewnego  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778977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51B53E9D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248BDF40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187371A0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>KIS 3. Biotechnologiczne i chemiczne procesy, bioprodukty  i produkty chemii specjalistycznej oraz inżynierii środowiska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5645624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1FDAB62F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1992B4A6" w14:textId="77777777" w:rsidTr="00BD59F0">
        <w:tc>
          <w:tcPr>
            <w:tcW w:w="9062" w:type="dxa"/>
            <w:gridSpan w:val="2"/>
            <w:shd w:val="clear" w:color="auto" w:fill="A8D08D" w:themeFill="accent6" w:themeFillTint="99"/>
          </w:tcPr>
          <w:p w14:paraId="25005A3E" w14:textId="77777777" w:rsidR="00ED650A" w:rsidRPr="00243DA1" w:rsidRDefault="00ED650A" w:rsidP="00BD59F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243DA1">
              <w:rPr>
                <w:b/>
                <w:bCs/>
                <w:sz w:val="20"/>
                <w:szCs w:val="20"/>
              </w:rPr>
              <w:t>ZRÓWNOWAŻONA ENERGETYKA</w:t>
            </w:r>
          </w:p>
        </w:tc>
      </w:tr>
      <w:tr w:rsidR="00ED650A" w14:paraId="4C06182C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2C28F9A8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>KIS 4. Wysokosprawne, niskoemisyjne i zintegrowane układy wytwarzania, magazynowania, przesyłu i dystrybucji energii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76253550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3AFE6218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192CC1D3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20DA2794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>KIS 5. Inteligentne i energooszczędne budownictwo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20311403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6C2D1934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70C0340A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65147EB6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>KIS 6. Rozwiązania transportowe przyjazne środowisku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3726073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5E4DFBC2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4E084C64" w14:textId="77777777" w:rsidTr="00BD59F0">
        <w:tc>
          <w:tcPr>
            <w:tcW w:w="9062" w:type="dxa"/>
            <w:gridSpan w:val="2"/>
            <w:shd w:val="clear" w:color="auto" w:fill="A8D08D" w:themeFill="accent6" w:themeFillTint="99"/>
          </w:tcPr>
          <w:p w14:paraId="1899596C" w14:textId="77777777" w:rsidR="00ED650A" w:rsidRPr="00243DA1" w:rsidRDefault="00ED650A" w:rsidP="00BD59F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243DA1">
              <w:rPr>
                <w:b/>
                <w:bCs/>
                <w:sz w:val="20"/>
                <w:szCs w:val="20"/>
              </w:rPr>
              <w:t>GOSPODARKA O OBIEGU ZAMKNIĘTYM - WODA, SUROWCE KOPALNE, ODPADY</w:t>
            </w:r>
          </w:p>
        </w:tc>
      </w:tr>
      <w:tr w:rsidR="00ED650A" w14:paraId="4924FA1E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2F676F19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7CE9E9B">
              <w:rPr>
                <w:sz w:val="20"/>
                <w:szCs w:val="20"/>
              </w:rPr>
              <w:t>KIS 7. Gospodarka o obiegu zamkniętym - woda, surowce kopalne, odpady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1384952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2E1DD299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45D552AD" w14:textId="77777777" w:rsidTr="00BD59F0">
        <w:tc>
          <w:tcPr>
            <w:tcW w:w="9062" w:type="dxa"/>
            <w:gridSpan w:val="2"/>
            <w:shd w:val="clear" w:color="auto" w:fill="A8D08D" w:themeFill="accent6" w:themeFillTint="99"/>
          </w:tcPr>
          <w:p w14:paraId="2A9C3621" w14:textId="77777777" w:rsidR="00ED650A" w:rsidRPr="00243DA1" w:rsidRDefault="00ED650A" w:rsidP="00BD59F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C862B17">
              <w:rPr>
                <w:b/>
                <w:bCs/>
                <w:sz w:val="20"/>
                <w:szCs w:val="20"/>
              </w:rPr>
              <w:t>INNOWACYJNE TECHNOLOGIE I PROCESY PRZEMYSŁOWE (W UJĘCIU HORYZONTALNYM)</w:t>
            </w:r>
          </w:p>
        </w:tc>
      </w:tr>
      <w:tr w:rsidR="00ED650A" w14:paraId="1CA51E17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23D183A7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C862B17">
              <w:rPr>
                <w:sz w:val="20"/>
                <w:szCs w:val="20"/>
              </w:rPr>
              <w:t>KIS 8. Wielofunkcyjne materiały i kompozyty o zaawansowanych właściwościach, w tym nanoprocesy  i nanoprodukty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558656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37B4581D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3EBEAE39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05800BC3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>KIS 9. Elektronika i fotonika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8621214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1C4FDC2F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54F7124A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342E8E8F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 xml:space="preserve">KIS 10. Inteligentne sieci i technologie informacyjno-komunikacyjne oraz geoinformacyjne  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9137480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791FD338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2B84717A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25857FF8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>KIS 11. Automatyzacja i robotyka procesów technologicznych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6425495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0D8B13D4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4EC2B9B9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13021769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>KIS 12. Inteligentne technologie kreacyjne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8849877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5248D290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6140E09E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1F5BDF20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 xml:space="preserve">KIS 13. Innowacyjne technologie morskie w zakresie specjalistycznych jednostek pływających, konstrukcji morskich i przybrzeżnych oraz logistyki opartej o transport morski i śródlądowy  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7862467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228B9E33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</w:tbl>
    <w:p w14:paraId="721CAF60" w14:textId="73C340EB" w:rsidR="00952983" w:rsidRDefault="00952983" w:rsidP="00ED650A"/>
    <w:p w14:paraId="46631EF4" w14:textId="5F51C398" w:rsidR="00ED650A" w:rsidRPr="00ED650A" w:rsidRDefault="00ED650A" w:rsidP="005D3A99">
      <w:pPr>
        <w:pStyle w:val="Nagwek1"/>
      </w:pPr>
      <w:r w:rsidRPr="00ED650A">
        <w:t>ZAŁĄCZNIKI</w:t>
      </w:r>
    </w:p>
    <w:p w14:paraId="6E83B06D" w14:textId="24F929F2" w:rsidR="00ED650A" w:rsidRDefault="00ED650A" w:rsidP="00ED650A">
      <w:pPr>
        <w:jc w:val="both"/>
        <w:rPr>
          <w:sz w:val="20"/>
          <w:szCs w:val="20"/>
        </w:rPr>
      </w:pPr>
      <w:r w:rsidRPr="002E2CCF">
        <w:rPr>
          <w:sz w:val="20"/>
          <w:szCs w:val="20"/>
        </w:rPr>
        <w:t xml:space="preserve">Uwaga! </w:t>
      </w:r>
      <w:r>
        <w:rPr>
          <w:sz w:val="20"/>
          <w:szCs w:val="20"/>
        </w:rPr>
        <w:t>Jeżeli Wnioskodawca załącza do Wniosku dodatkowe Załączniki (np. do poszczególnych tabel) zoblig</w:t>
      </w:r>
      <w:r w:rsidR="00952983">
        <w:rPr>
          <w:sz w:val="20"/>
          <w:szCs w:val="20"/>
        </w:rPr>
        <w:t xml:space="preserve">owany jest je wykazać w Tabeli </w:t>
      </w:r>
      <w:r w:rsidR="00CB54C3">
        <w:rPr>
          <w:sz w:val="20"/>
          <w:szCs w:val="20"/>
        </w:rPr>
        <w:t>M</w:t>
      </w:r>
      <w:r>
        <w:rPr>
          <w:sz w:val="20"/>
          <w:szCs w:val="20"/>
        </w:rPr>
        <w:t>.1.</w:t>
      </w:r>
    </w:p>
    <w:p w14:paraId="5CDEFD21" w14:textId="77310EFB" w:rsidR="00ED650A" w:rsidRPr="00952983" w:rsidRDefault="00952983" w:rsidP="00ED650A">
      <w:pPr>
        <w:rPr>
          <w:i/>
          <w:color w:val="44546A" w:themeColor="text2"/>
          <w:sz w:val="18"/>
        </w:rPr>
      </w:pPr>
      <w:r w:rsidRPr="00F5763B">
        <w:rPr>
          <w:i/>
          <w:color w:val="44546A" w:themeColor="text2"/>
          <w:sz w:val="18"/>
        </w:rPr>
        <w:t xml:space="preserve">Tabela </w:t>
      </w:r>
      <w:r w:rsidR="00CB54C3">
        <w:rPr>
          <w:i/>
          <w:color w:val="44546A" w:themeColor="text2"/>
          <w:sz w:val="18"/>
        </w:rPr>
        <w:t>M</w:t>
      </w:r>
      <w:r w:rsidRPr="00F5763B">
        <w:rPr>
          <w:i/>
          <w:color w:val="44546A" w:themeColor="text2"/>
          <w:sz w:val="18"/>
        </w:rPr>
        <w:t>.</w:t>
      </w:r>
      <w:r>
        <w:rPr>
          <w:i/>
          <w:color w:val="44546A" w:themeColor="text2"/>
          <w:sz w:val="18"/>
        </w:rPr>
        <w:t>1.</w:t>
      </w:r>
      <w:r w:rsidRPr="00F5763B">
        <w:rPr>
          <w:i/>
          <w:color w:val="44546A" w:themeColor="text2"/>
          <w:sz w:val="18"/>
        </w:rPr>
        <w:t xml:space="preserve"> </w:t>
      </w:r>
      <w:r>
        <w:rPr>
          <w:i/>
          <w:color w:val="44546A" w:themeColor="text2"/>
          <w:sz w:val="18"/>
        </w:rPr>
        <w:t>Wykaz załączników</w:t>
      </w:r>
    </w:p>
    <w:tbl>
      <w:tblPr>
        <w:tblStyle w:val="Tabela-Siatka"/>
        <w:tblW w:w="8999" w:type="dxa"/>
        <w:tblInd w:w="352" w:type="dxa"/>
        <w:tblLook w:val="04A0" w:firstRow="1" w:lastRow="0" w:firstColumn="1" w:lastColumn="0" w:noHBand="0" w:noVBand="1"/>
      </w:tblPr>
      <w:tblGrid>
        <w:gridCol w:w="558"/>
        <w:gridCol w:w="5606"/>
        <w:gridCol w:w="1417"/>
        <w:gridCol w:w="1418"/>
      </w:tblGrid>
      <w:tr w:rsidR="00952983" w14:paraId="505EAA06" w14:textId="77777777" w:rsidTr="799A9864">
        <w:tc>
          <w:tcPr>
            <w:tcW w:w="558" w:type="dxa"/>
            <w:shd w:val="clear" w:color="auto" w:fill="A8D08D" w:themeFill="accent6" w:themeFillTint="99"/>
            <w:vAlign w:val="center"/>
          </w:tcPr>
          <w:p w14:paraId="6E454BE3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 w:rsidRPr="00F72E87">
              <w:rPr>
                <w:rFonts w:cstheme="minorHAnsi"/>
                <w:b/>
              </w:rPr>
              <w:t>L.p.</w:t>
            </w:r>
          </w:p>
        </w:tc>
        <w:tc>
          <w:tcPr>
            <w:tcW w:w="5606" w:type="dxa"/>
            <w:shd w:val="clear" w:color="auto" w:fill="A8D08D" w:themeFill="accent6" w:themeFillTint="99"/>
            <w:vAlign w:val="center"/>
          </w:tcPr>
          <w:p w14:paraId="737D4191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 w:rsidRPr="00F72E87">
              <w:rPr>
                <w:rFonts w:cstheme="minorHAnsi"/>
                <w:b/>
              </w:rPr>
              <w:t>Rodzaj załącznika</w:t>
            </w:r>
          </w:p>
        </w:tc>
        <w:tc>
          <w:tcPr>
            <w:tcW w:w="1417" w:type="dxa"/>
            <w:shd w:val="clear" w:color="auto" w:fill="A8D08D" w:themeFill="accent6" w:themeFillTint="99"/>
            <w:vAlign w:val="center"/>
          </w:tcPr>
          <w:p w14:paraId="27494C7E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Złożono</w:t>
            </w:r>
          </w:p>
        </w:tc>
        <w:tc>
          <w:tcPr>
            <w:tcW w:w="1418" w:type="dxa"/>
            <w:shd w:val="clear" w:color="auto" w:fill="A8D08D" w:themeFill="accent6" w:themeFillTint="99"/>
            <w:vAlign w:val="center"/>
          </w:tcPr>
          <w:p w14:paraId="42083825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Nie złożono</w:t>
            </w:r>
          </w:p>
        </w:tc>
      </w:tr>
      <w:tr w:rsidR="00952983" w14:paraId="1858E5DC" w14:textId="77777777" w:rsidTr="799A9864">
        <w:tc>
          <w:tcPr>
            <w:tcW w:w="558" w:type="dxa"/>
            <w:shd w:val="clear" w:color="auto" w:fill="A8D08D" w:themeFill="accent6" w:themeFillTint="99"/>
          </w:tcPr>
          <w:p w14:paraId="5AAD8610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 w:rsidRPr="00F72E87">
              <w:rPr>
                <w:rFonts w:cstheme="minorHAnsi"/>
                <w:b/>
              </w:rPr>
              <w:t>1.</w:t>
            </w:r>
          </w:p>
        </w:tc>
        <w:tc>
          <w:tcPr>
            <w:tcW w:w="5606" w:type="dxa"/>
            <w:shd w:val="clear" w:color="auto" w:fill="A8D08D" w:themeFill="accent6" w:themeFillTint="99"/>
          </w:tcPr>
          <w:p w14:paraId="4DFD0481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both"/>
              <w:rPr>
                <w:rFonts w:cstheme="minorHAnsi"/>
              </w:rPr>
            </w:pPr>
            <w:r w:rsidRPr="00F72E87">
              <w:rPr>
                <w:rFonts w:cstheme="minorHAnsi"/>
              </w:rPr>
              <w:t>dokument wykazujący umocowanie osób składających podpis w imieniu Wnioskodawcy</w:t>
            </w:r>
          </w:p>
        </w:tc>
        <w:sdt>
          <w:sdtPr>
            <w:rPr>
              <w:rFonts w:ascii="Times New Roman" w:hAnsi="Times New Roman" w:cs="Times New Roman"/>
            </w:rPr>
            <w:id w:val="6814784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vAlign w:val="center"/>
              </w:tcPr>
              <w:p w14:paraId="7EA2A9E4" w14:textId="77777777" w:rsidR="00952983" w:rsidRDefault="00952983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5217050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vAlign w:val="center"/>
              </w:tcPr>
              <w:p w14:paraId="415C98A6" w14:textId="77777777" w:rsidR="00952983" w:rsidRDefault="00952983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</w:tr>
      <w:tr w:rsidR="00952983" w14:paraId="522A709A" w14:textId="77777777" w:rsidTr="799A9864">
        <w:tc>
          <w:tcPr>
            <w:tcW w:w="558" w:type="dxa"/>
            <w:shd w:val="clear" w:color="auto" w:fill="A8D08D" w:themeFill="accent6" w:themeFillTint="99"/>
          </w:tcPr>
          <w:p w14:paraId="2576DC53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 w:rsidRPr="00F72E87">
              <w:rPr>
                <w:rFonts w:cstheme="minorHAnsi"/>
                <w:b/>
              </w:rPr>
              <w:t>2.</w:t>
            </w:r>
          </w:p>
        </w:tc>
        <w:tc>
          <w:tcPr>
            <w:tcW w:w="5606" w:type="dxa"/>
            <w:shd w:val="clear" w:color="auto" w:fill="A8D08D" w:themeFill="accent6" w:themeFillTint="99"/>
          </w:tcPr>
          <w:p w14:paraId="5BEF26DB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tabs>
                <w:tab w:val="left" w:pos="4006"/>
              </w:tabs>
              <w:spacing w:before="60" w:after="60" w:line="276" w:lineRule="auto"/>
              <w:jc w:val="both"/>
              <w:rPr>
                <w:rFonts w:cstheme="minorHAnsi"/>
              </w:rPr>
            </w:pPr>
            <w:r w:rsidRPr="00F72E87">
              <w:rPr>
                <w:rFonts w:cstheme="minorHAnsi"/>
              </w:rPr>
              <w:t>pełnomocnictwo/pełnomocnictwa (jeśli dotyczy)</w:t>
            </w:r>
          </w:p>
        </w:tc>
        <w:sdt>
          <w:sdtPr>
            <w:rPr>
              <w:rFonts w:ascii="Times New Roman" w:hAnsi="Times New Roman" w:cs="Times New Roman"/>
            </w:rPr>
            <w:id w:val="-11360236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vAlign w:val="center"/>
              </w:tcPr>
              <w:p w14:paraId="00B27D13" w14:textId="77777777" w:rsidR="00952983" w:rsidRDefault="00952983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20617025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vAlign w:val="center"/>
              </w:tcPr>
              <w:p w14:paraId="5A74E963" w14:textId="77777777" w:rsidR="00952983" w:rsidRDefault="00952983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</w:tr>
      <w:tr w:rsidR="00952983" w14:paraId="592B6D76" w14:textId="77777777" w:rsidTr="799A9864">
        <w:tc>
          <w:tcPr>
            <w:tcW w:w="558" w:type="dxa"/>
            <w:shd w:val="clear" w:color="auto" w:fill="A8D08D" w:themeFill="accent6" w:themeFillTint="99"/>
          </w:tcPr>
          <w:p w14:paraId="412EAFFE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3</w:t>
            </w:r>
            <w:r w:rsidRPr="00F72E87">
              <w:rPr>
                <w:rFonts w:cstheme="minorHAnsi"/>
                <w:b/>
              </w:rPr>
              <w:t>.</w:t>
            </w:r>
          </w:p>
        </w:tc>
        <w:tc>
          <w:tcPr>
            <w:tcW w:w="5606" w:type="dxa"/>
            <w:shd w:val="clear" w:color="auto" w:fill="A8D08D" w:themeFill="accent6" w:themeFillTint="99"/>
          </w:tcPr>
          <w:p w14:paraId="37227A44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both"/>
              <w:rPr>
                <w:rFonts w:cstheme="minorHAnsi"/>
              </w:rPr>
            </w:pPr>
            <w:r w:rsidRPr="00F72E87">
              <w:rPr>
                <w:rFonts w:cstheme="minorHAnsi"/>
              </w:rPr>
              <w:t xml:space="preserve">Oświadczenia i informacje </w:t>
            </w:r>
            <w:r>
              <w:rPr>
                <w:rFonts w:cstheme="minorHAnsi"/>
              </w:rPr>
              <w:t xml:space="preserve">oraz uzasadnienie </w:t>
            </w:r>
            <w:r w:rsidRPr="00F72E87">
              <w:rPr>
                <w:rFonts w:cstheme="minorHAnsi"/>
              </w:rPr>
              <w:t>dotyczące zastrzeżenia tajemnicy przedsiębiorstwa</w:t>
            </w:r>
          </w:p>
        </w:tc>
        <w:sdt>
          <w:sdtPr>
            <w:rPr>
              <w:rFonts w:ascii="Times New Roman" w:hAnsi="Times New Roman" w:cs="Times New Roman"/>
            </w:rPr>
            <w:id w:val="3038287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vAlign w:val="center"/>
              </w:tcPr>
              <w:p w14:paraId="40B9581F" w14:textId="77777777" w:rsidR="00952983" w:rsidRDefault="00952983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17446316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vAlign w:val="center"/>
              </w:tcPr>
              <w:p w14:paraId="217679CD" w14:textId="77777777" w:rsidR="00952983" w:rsidRDefault="00952983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</w:tr>
      <w:tr w:rsidR="00952983" w14:paraId="1896CF7F" w14:textId="77777777" w:rsidTr="799A9864">
        <w:tc>
          <w:tcPr>
            <w:tcW w:w="558" w:type="dxa"/>
            <w:shd w:val="clear" w:color="auto" w:fill="A8D08D" w:themeFill="accent6" w:themeFillTint="99"/>
          </w:tcPr>
          <w:p w14:paraId="72132659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4</w:t>
            </w:r>
            <w:r w:rsidRPr="00F72E87">
              <w:rPr>
                <w:rFonts w:cstheme="minorHAnsi"/>
                <w:b/>
              </w:rPr>
              <w:t>.</w:t>
            </w:r>
          </w:p>
        </w:tc>
        <w:tc>
          <w:tcPr>
            <w:tcW w:w="5606" w:type="dxa"/>
            <w:shd w:val="clear" w:color="auto" w:fill="A8D08D" w:themeFill="accent6" w:themeFillTint="99"/>
          </w:tcPr>
          <w:p w14:paraId="63B32668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both"/>
              <w:rPr>
                <w:rFonts w:cstheme="minorHAnsi"/>
              </w:rPr>
            </w:pPr>
            <w:r w:rsidRPr="00F72E87">
              <w:rPr>
                <w:rFonts w:cstheme="minorHAnsi"/>
              </w:rPr>
              <w:t>umowa konsorcjum (jeśli dotyczy)</w:t>
            </w:r>
          </w:p>
        </w:tc>
        <w:sdt>
          <w:sdtPr>
            <w:rPr>
              <w:rFonts w:ascii="Times New Roman" w:hAnsi="Times New Roman" w:cs="Times New Roman"/>
            </w:rPr>
            <w:id w:val="-11199900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vAlign w:val="center"/>
              </w:tcPr>
              <w:p w14:paraId="6AD54A35" w14:textId="77777777" w:rsidR="00952983" w:rsidRDefault="00952983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8448185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vAlign w:val="center"/>
              </w:tcPr>
              <w:p w14:paraId="138CB8B6" w14:textId="77777777" w:rsidR="00952983" w:rsidRDefault="00952983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</w:tr>
      <w:tr w:rsidR="00952983" w14:paraId="3DBD1B56" w14:textId="77777777" w:rsidTr="799A9864">
        <w:tc>
          <w:tcPr>
            <w:tcW w:w="558" w:type="dxa"/>
            <w:shd w:val="clear" w:color="auto" w:fill="A8D08D" w:themeFill="accent6" w:themeFillTint="99"/>
          </w:tcPr>
          <w:p w14:paraId="2DD84BF8" w14:textId="158A41E7" w:rsidR="00952983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5.</w:t>
            </w:r>
          </w:p>
        </w:tc>
        <w:tc>
          <w:tcPr>
            <w:tcW w:w="5606" w:type="dxa"/>
            <w:shd w:val="clear" w:color="auto" w:fill="A8D08D" w:themeFill="accent6" w:themeFillTint="99"/>
          </w:tcPr>
          <w:p w14:paraId="1CBB3105" w14:textId="77777777" w:rsidR="00BC7FD7" w:rsidRDefault="00952983" w:rsidP="00D223D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Wypełniony przez Wnioskodawcę Załącznik A do </w:t>
            </w:r>
          </w:p>
          <w:p w14:paraId="5DE7348C" w14:textId="29E91A82" w:rsidR="00952983" w:rsidRPr="00F72E87" w:rsidRDefault="00952983" w:rsidP="799A9864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both"/>
            </w:pPr>
            <w:r w:rsidRPr="799A9864">
              <w:t>Załącznik</w:t>
            </w:r>
            <w:r w:rsidR="5AA1ECA8" w:rsidRPr="799A9864">
              <w:t>a 1 - arkusz kalkulacyjny</w:t>
            </w:r>
          </w:p>
        </w:tc>
        <w:sdt>
          <w:sdtPr>
            <w:rPr>
              <w:rFonts w:ascii="Times New Roman" w:hAnsi="Times New Roman" w:cs="Times New Roman"/>
            </w:rPr>
            <w:id w:val="-12254418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vAlign w:val="center"/>
              </w:tcPr>
              <w:p w14:paraId="09D7B555" w14:textId="77777777" w:rsidR="00952983" w:rsidRDefault="00952983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6331421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vAlign w:val="center"/>
              </w:tcPr>
              <w:p w14:paraId="33542285" w14:textId="77777777" w:rsidR="00952983" w:rsidRDefault="00952983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</w:tr>
      <w:tr w:rsidR="00952983" w14:paraId="6F224FE2" w14:textId="77777777" w:rsidTr="799A9864">
        <w:tc>
          <w:tcPr>
            <w:tcW w:w="558" w:type="dxa"/>
            <w:shd w:val="clear" w:color="auto" w:fill="A8D08D" w:themeFill="accent6" w:themeFillTint="99"/>
          </w:tcPr>
          <w:p w14:paraId="5A357E3A" w14:textId="06642985" w:rsidR="00952983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  <w:r w:rsidRPr="29952200">
              <w:rPr>
                <w:b/>
                <w:bCs/>
              </w:rPr>
              <w:t>.</w:t>
            </w:r>
          </w:p>
          <w:p w14:paraId="5138593A" w14:textId="77777777" w:rsidR="00952983" w:rsidRDefault="00952983" w:rsidP="00BD59F0">
            <w:pPr>
              <w:pStyle w:val="Styl4"/>
              <w:numPr>
                <w:ilvl w:val="0"/>
                <w:numId w:val="0"/>
              </w:num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5606" w:type="dxa"/>
            <w:shd w:val="clear" w:color="auto" w:fill="A8D08D" w:themeFill="accent6" w:themeFillTint="99"/>
          </w:tcPr>
          <w:p w14:paraId="79C3DDF5" w14:textId="77777777" w:rsidR="00952983" w:rsidRDefault="00952983" w:rsidP="00BD59F0">
            <w:pPr>
              <w:spacing w:line="259" w:lineRule="auto"/>
              <w:jc w:val="both"/>
            </w:pPr>
            <w:r w:rsidRPr="29952200">
              <w:t>Zobowiązanie podmiotu trzeciego do udostępnienia zasobów dla potrzeb realizacji Przedsięwzięcia (jeśli dotyczy)</w:t>
            </w:r>
          </w:p>
        </w:tc>
        <w:tc>
          <w:tcPr>
            <w:tcW w:w="1417" w:type="dxa"/>
            <w:vAlign w:val="center"/>
          </w:tcPr>
          <w:p w14:paraId="6A2702AD" w14:textId="77777777" w:rsidR="00952983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ascii="Times New Roman" w:hAnsi="Times New Roman" w:cs="Times New Roman"/>
              </w:rPr>
            </w:pPr>
            <w:r w:rsidRPr="29952200">
              <w:rPr>
                <w:rFonts w:ascii="MS Gothic" w:eastAsia="MS Gothic" w:hAnsi="MS Gothic" w:cs="Times New Roman"/>
              </w:rPr>
              <w:t>☐</w:t>
            </w:r>
          </w:p>
          <w:p w14:paraId="759E9EA8" w14:textId="77777777" w:rsidR="00952983" w:rsidRDefault="00952983" w:rsidP="00BD59F0">
            <w:pPr>
              <w:pStyle w:val="Styl4"/>
              <w:numPr>
                <w:ilvl w:val="0"/>
                <w:numId w:val="0"/>
              </w:numPr>
              <w:spacing w:line="276" w:lineRule="auto"/>
              <w:jc w:val="center"/>
              <w:rPr>
                <w:rFonts w:ascii="MS Gothic" w:eastAsia="MS Gothic" w:hAnsi="MS Gothic" w:cs="Times New Roman"/>
              </w:rPr>
            </w:pPr>
          </w:p>
        </w:tc>
        <w:tc>
          <w:tcPr>
            <w:tcW w:w="1418" w:type="dxa"/>
            <w:vAlign w:val="center"/>
          </w:tcPr>
          <w:p w14:paraId="61397DE1" w14:textId="77777777" w:rsidR="00952983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ascii="Times New Roman" w:hAnsi="Times New Roman" w:cs="Times New Roman"/>
              </w:rPr>
            </w:pPr>
            <w:r w:rsidRPr="29952200">
              <w:rPr>
                <w:rFonts w:ascii="MS Gothic" w:eastAsia="MS Gothic" w:hAnsi="MS Gothic" w:cs="Times New Roman"/>
              </w:rPr>
              <w:t>☐</w:t>
            </w:r>
          </w:p>
          <w:p w14:paraId="759EFB79" w14:textId="77777777" w:rsidR="00952983" w:rsidRDefault="00952983" w:rsidP="00BD59F0">
            <w:pPr>
              <w:pStyle w:val="Styl4"/>
              <w:numPr>
                <w:ilvl w:val="0"/>
                <w:numId w:val="0"/>
              </w:numPr>
              <w:spacing w:line="276" w:lineRule="auto"/>
              <w:jc w:val="center"/>
              <w:rPr>
                <w:rFonts w:ascii="MS Gothic" w:eastAsia="MS Gothic" w:hAnsi="MS Gothic" w:cs="Times New Roman"/>
              </w:rPr>
            </w:pPr>
          </w:p>
        </w:tc>
      </w:tr>
      <w:tr w:rsidR="00952983" w14:paraId="4862813C" w14:textId="77777777" w:rsidTr="799A9864">
        <w:tc>
          <w:tcPr>
            <w:tcW w:w="558" w:type="dxa"/>
            <w:shd w:val="clear" w:color="auto" w:fill="A8D08D" w:themeFill="accent6" w:themeFillTint="99"/>
          </w:tcPr>
          <w:p w14:paraId="125F85EB" w14:textId="3C16C89D" w:rsidR="00952983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  <w:r w:rsidRPr="29952200">
              <w:rPr>
                <w:b/>
                <w:bCs/>
              </w:rPr>
              <w:t>.</w:t>
            </w:r>
          </w:p>
        </w:tc>
        <w:tc>
          <w:tcPr>
            <w:tcW w:w="5606" w:type="dxa"/>
            <w:shd w:val="clear" w:color="auto" w:fill="auto"/>
          </w:tcPr>
          <w:p w14:paraId="75A142BD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both"/>
              <w:rPr>
                <w:rFonts w:cstheme="minorHAnsi"/>
              </w:rPr>
            </w:pPr>
            <w:r w:rsidRPr="00F72E87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I</w:t>
            </w:r>
            <w:r w:rsidRPr="00F72E87">
              <w:rPr>
                <w:rFonts w:cstheme="minorHAnsi"/>
              </w:rPr>
              <w:t>nne dokumenty</w:t>
            </w:r>
            <w:r>
              <w:rPr>
                <w:rFonts w:cstheme="minorHAnsi"/>
              </w:rPr>
              <w:t xml:space="preserve"> …</w:t>
            </w:r>
          </w:p>
        </w:tc>
        <w:sdt>
          <w:sdtPr>
            <w:rPr>
              <w:rFonts w:ascii="Times New Roman" w:hAnsi="Times New Roman" w:cs="Times New Roman"/>
            </w:rPr>
            <w:id w:val="-17520370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vAlign w:val="center"/>
              </w:tcPr>
              <w:p w14:paraId="468A399B" w14:textId="77777777" w:rsidR="00952983" w:rsidRDefault="00952983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5316523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vAlign w:val="center"/>
              </w:tcPr>
              <w:p w14:paraId="3FD0CD58" w14:textId="77777777" w:rsidR="00952983" w:rsidRDefault="00952983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</w:tr>
    </w:tbl>
    <w:p w14:paraId="6D25BAB2" w14:textId="51681786" w:rsidR="00952983" w:rsidRDefault="00952983" w:rsidP="00952983">
      <w:pPr>
        <w:pStyle w:val="Styl4"/>
        <w:numPr>
          <w:ilvl w:val="0"/>
          <w:numId w:val="0"/>
        </w:numPr>
        <w:spacing w:before="60" w:after="60" w:line="276" w:lineRule="auto"/>
        <w:ind w:left="352"/>
        <w:jc w:val="both"/>
        <w:rPr>
          <w:rFonts w:ascii="Times New Roman" w:hAnsi="Times New Roman" w:cs="Times New Roman"/>
        </w:rPr>
      </w:pPr>
    </w:p>
    <w:p w14:paraId="215B4207" w14:textId="77777777" w:rsidR="00952983" w:rsidRDefault="00952983" w:rsidP="00952983">
      <w:pPr>
        <w:pStyle w:val="Styl4"/>
        <w:numPr>
          <w:ilvl w:val="0"/>
          <w:numId w:val="0"/>
        </w:numPr>
        <w:spacing w:before="60" w:after="60" w:line="276" w:lineRule="auto"/>
        <w:ind w:left="352"/>
        <w:jc w:val="both"/>
        <w:rPr>
          <w:rFonts w:ascii="Times New Roman" w:hAnsi="Times New Roman" w:cs="Times New Roman"/>
        </w:rPr>
      </w:pPr>
    </w:p>
    <w:p w14:paraId="379101E3" w14:textId="77777777" w:rsidR="00952983" w:rsidRPr="00574C96" w:rsidRDefault="00952983" w:rsidP="00952983">
      <w:pPr>
        <w:pStyle w:val="Styl4"/>
        <w:numPr>
          <w:ilvl w:val="0"/>
          <w:numId w:val="0"/>
        </w:numPr>
        <w:spacing w:before="60" w:after="60" w:line="276" w:lineRule="auto"/>
        <w:ind w:left="709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06"/>
        <w:gridCol w:w="851"/>
        <w:gridCol w:w="4105"/>
      </w:tblGrid>
      <w:tr w:rsidR="00952983" w:rsidRPr="00574C96" w14:paraId="588A6ED5" w14:textId="77777777" w:rsidTr="00BD59F0">
        <w:tc>
          <w:tcPr>
            <w:tcW w:w="4106" w:type="dxa"/>
            <w:tcBorders>
              <w:top w:val="single" w:sz="4" w:space="0" w:color="auto"/>
            </w:tcBorders>
          </w:tcPr>
          <w:p w14:paraId="51023370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ind w:left="360"/>
              <w:rPr>
                <w:rFonts w:asciiTheme="majorHAnsi" w:hAnsiTheme="majorHAnsi" w:cstheme="majorHAnsi"/>
              </w:rPr>
            </w:pPr>
            <w:r w:rsidRPr="00F72E87">
              <w:rPr>
                <w:rFonts w:asciiTheme="majorHAnsi" w:hAnsiTheme="majorHAnsi" w:cstheme="majorHAnsi"/>
              </w:rPr>
              <w:t>Miejscowość, data</w:t>
            </w:r>
          </w:p>
        </w:tc>
        <w:tc>
          <w:tcPr>
            <w:tcW w:w="851" w:type="dxa"/>
          </w:tcPr>
          <w:p w14:paraId="5C7C1E96" w14:textId="77777777" w:rsidR="00952983" w:rsidRPr="00F72E87" w:rsidRDefault="00952983" w:rsidP="00BD59F0">
            <w:pPr>
              <w:pStyle w:val="Akapitzlist"/>
              <w:spacing w:before="60" w:after="60" w:line="276" w:lineRule="auto"/>
              <w:ind w:left="0"/>
              <w:contextualSpacing w:val="0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4105" w:type="dxa"/>
            <w:tcBorders>
              <w:top w:val="single" w:sz="4" w:space="0" w:color="auto"/>
            </w:tcBorders>
          </w:tcPr>
          <w:p w14:paraId="20AE4499" w14:textId="77777777" w:rsidR="00952983" w:rsidRPr="00F72E87" w:rsidRDefault="00952983" w:rsidP="00BD59F0">
            <w:pPr>
              <w:pStyle w:val="Akapitzlist"/>
              <w:spacing w:before="60" w:after="60" w:line="276" w:lineRule="auto"/>
              <w:ind w:left="0"/>
              <w:contextualSpacing w:val="0"/>
              <w:jc w:val="center"/>
              <w:rPr>
                <w:rFonts w:asciiTheme="majorHAnsi" w:hAnsiTheme="majorHAnsi" w:cstheme="majorHAnsi"/>
              </w:rPr>
            </w:pPr>
            <w:r w:rsidRPr="00F72E87">
              <w:rPr>
                <w:rFonts w:asciiTheme="majorHAnsi" w:hAnsiTheme="majorHAnsi" w:cstheme="majorHAnsi"/>
              </w:rPr>
              <w:t>Podpisy osób uprawnionych</w:t>
            </w:r>
          </w:p>
        </w:tc>
      </w:tr>
      <w:bookmarkEnd w:id="8"/>
    </w:tbl>
    <w:p w14:paraId="69824BA2" w14:textId="77777777" w:rsidR="00952983" w:rsidRPr="00ED650A" w:rsidRDefault="00952983" w:rsidP="00ED650A"/>
    <w:sectPr w:rsidR="00952983" w:rsidRPr="00ED650A" w:rsidSect="005D3A9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17FF71" w14:textId="77777777" w:rsidR="00DA5285" w:rsidRDefault="00DA5285" w:rsidP="005E06F6">
      <w:pPr>
        <w:spacing w:after="0" w:line="240" w:lineRule="auto"/>
      </w:pPr>
      <w:r>
        <w:separator/>
      </w:r>
    </w:p>
  </w:endnote>
  <w:endnote w:type="continuationSeparator" w:id="0">
    <w:p w14:paraId="02C7FBA2" w14:textId="77777777" w:rsidR="00DA5285" w:rsidRDefault="00DA5285" w:rsidP="005E06F6">
      <w:pPr>
        <w:spacing w:after="0" w:line="240" w:lineRule="auto"/>
      </w:pPr>
      <w:r>
        <w:continuationSeparator/>
      </w:r>
    </w:p>
  </w:endnote>
  <w:endnote w:type="continuationNotice" w:id="1">
    <w:p w14:paraId="0D8426DB" w14:textId="77777777" w:rsidR="00DA5285" w:rsidRDefault="00DA528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2F7F77" w14:textId="77777777" w:rsidR="006F1191" w:rsidRDefault="006F119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19988523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241628D" w14:textId="18EFE351" w:rsidR="005D3A99" w:rsidRPr="005E06F6" w:rsidRDefault="003F108B" w:rsidP="006D1CF7">
            <w:pPr>
              <w:pStyle w:val="Stopka"/>
              <w:jc w:val="right"/>
              <w:rPr>
                <w:sz w:val="20"/>
                <w:szCs w:val="20"/>
              </w:rPr>
            </w:pPr>
            <w:sdt>
              <w:sdtPr>
                <w:id w:val="-279568307"/>
                <w:docPartObj>
                  <w:docPartGallery w:val="Page Numbers (Bottom of Page)"/>
                  <w:docPartUnique/>
                </w:docPartObj>
              </w:sdtPr>
              <w:sdtEndPr/>
              <w:sdtContent>
                <w:sdt>
                  <w:sdtPr>
                    <w:id w:val="1728636285"/>
                    <w:docPartObj>
                      <w:docPartGallery w:val="Page Numbers (Top of Page)"/>
                      <w:docPartUnique/>
                    </w:docPartObj>
                  </w:sdtPr>
                  <w:sdtEndPr/>
                  <w:sdtContent>
                    <w:r w:rsidR="005D3A99">
                      <w:t xml:space="preserve">Strona </w:t>
                    </w:r>
                    <w:r w:rsidR="005D3A99">
                      <w:rPr>
                        <w:b/>
                        <w:bCs/>
                        <w:sz w:val="24"/>
                        <w:szCs w:val="24"/>
                      </w:rPr>
                      <w:fldChar w:fldCharType="begin"/>
                    </w:r>
                    <w:r w:rsidR="005D3A99">
                      <w:rPr>
                        <w:b/>
                        <w:bCs/>
                      </w:rPr>
                      <w:instrText>PAGE</w:instrText>
                    </w:r>
                    <w:r w:rsidR="005D3A99">
                      <w:rPr>
                        <w:b/>
                        <w:bCs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b/>
                        <w:bCs/>
                        <w:noProof/>
                      </w:rPr>
                      <w:t>4</w:t>
                    </w:r>
                    <w:r w:rsidR="005D3A99">
                      <w:rPr>
                        <w:b/>
                        <w:bCs/>
                        <w:sz w:val="24"/>
                        <w:szCs w:val="24"/>
                      </w:rPr>
                      <w:fldChar w:fldCharType="end"/>
                    </w:r>
                    <w:r w:rsidR="005D3A99">
                      <w:t xml:space="preserve"> z </w:t>
                    </w:r>
                    <w:r w:rsidR="005D3A99">
                      <w:rPr>
                        <w:b/>
                        <w:bCs/>
                        <w:sz w:val="24"/>
                        <w:szCs w:val="24"/>
                      </w:rPr>
                      <w:fldChar w:fldCharType="begin"/>
                    </w:r>
                    <w:r w:rsidR="005D3A99">
                      <w:rPr>
                        <w:b/>
                        <w:bCs/>
                      </w:rPr>
                      <w:instrText>NUMPAGES</w:instrText>
                    </w:r>
                    <w:r w:rsidR="005D3A99">
                      <w:rPr>
                        <w:b/>
                        <w:bCs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b/>
                        <w:bCs/>
                        <w:noProof/>
                      </w:rPr>
                      <w:t>17</w:t>
                    </w:r>
                    <w:r w:rsidR="005D3A99">
                      <w:rPr>
                        <w:b/>
                        <w:bCs/>
                        <w:sz w:val="24"/>
                        <w:szCs w:val="24"/>
                      </w:rPr>
                      <w:fldChar w:fldCharType="end"/>
                    </w:r>
                  </w:sdtContent>
                </w:sdt>
              </w:sdtContent>
            </w:sdt>
            <w:r w:rsidR="005D3A99" w:rsidRPr="005E06F6" w:rsidDel="0072157B">
              <w:rPr>
                <w:bCs/>
                <w:sz w:val="20"/>
                <w:szCs w:val="20"/>
              </w:rPr>
              <w:t xml:space="preserve"> </w:t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79AE06" w14:textId="77777777" w:rsidR="006F1191" w:rsidRDefault="006F119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FD516B" w14:textId="77777777" w:rsidR="00DA5285" w:rsidRDefault="00DA5285" w:rsidP="005E06F6">
      <w:pPr>
        <w:spacing w:after="0" w:line="240" w:lineRule="auto"/>
      </w:pPr>
      <w:r>
        <w:separator/>
      </w:r>
    </w:p>
  </w:footnote>
  <w:footnote w:type="continuationSeparator" w:id="0">
    <w:p w14:paraId="3D0A02A9" w14:textId="77777777" w:rsidR="00DA5285" w:rsidRDefault="00DA5285" w:rsidP="005E06F6">
      <w:pPr>
        <w:spacing w:after="0" w:line="240" w:lineRule="auto"/>
      </w:pPr>
      <w:r>
        <w:continuationSeparator/>
      </w:r>
    </w:p>
  </w:footnote>
  <w:footnote w:type="continuationNotice" w:id="1">
    <w:p w14:paraId="70F1FABA" w14:textId="77777777" w:rsidR="00DA5285" w:rsidRDefault="00DA528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0F7457" w14:textId="77777777" w:rsidR="006F1191" w:rsidRDefault="006F119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929457" w14:textId="77777777" w:rsidR="006F1191" w:rsidRDefault="006F119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907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72"/>
    </w:tblGrid>
    <w:tr w:rsidR="005D3A99" w:rsidRPr="004079BB" w14:paraId="4294B624" w14:textId="77777777" w:rsidTr="005D3A99">
      <w:trPr>
        <w:trHeight w:val="1282"/>
      </w:trPr>
      <w:tc>
        <w:tcPr>
          <w:tcW w:w="9072" w:type="dxa"/>
        </w:tcPr>
        <w:tbl>
          <w:tblPr>
            <w:tblStyle w:val="Tabela-Siatka"/>
            <w:tblW w:w="0" w:type="auto"/>
            <w:tblLook w:val="04A0" w:firstRow="1" w:lastRow="0" w:firstColumn="1" w:lastColumn="0" w:noHBand="0" w:noVBand="1"/>
          </w:tblPr>
          <w:tblGrid>
            <w:gridCol w:w="2557"/>
            <w:gridCol w:w="2630"/>
            <w:gridCol w:w="3447"/>
          </w:tblGrid>
          <w:tr w:rsidR="005D3A99" w:rsidRPr="000770A6" w14:paraId="2783926A" w14:textId="77777777" w:rsidTr="005D3A99">
            <w:tc>
              <w:tcPr>
                <w:tcW w:w="2557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855F4E5" w14:textId="77777777" w:rsidR="005D3A99" w:rsidRDefault="005D3A99" w:rsidP="005D3A99">
                <w:pPr>
                  <w:spacing w:before="26"/>
                  <w:ind w:left="20" w:right="-134"/>
                </w:pPr>
                <w:bookmarkStart w:id="10" w:name="_Hlk521433261"/>
              </w:p>
            </w:tc>
            <w:tc>
              <w:tcPr>
                <w:tcW w:w="2630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4A0D9D2" w14:textId="77777777" w:rsidR="005D3A99" w:rsidRDefault="005D3A99" w:rsidP="005D3A99">
                <w:pPr>
                  <w:jc w:val="center"/>
                </w:pPr>
              </w:p>
            </w:tc>
            <w:tc>
              <w:tcPr>
                <w:tcW w:w="3447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D124F5" w14:textId="77777777" w:rsidR="005D3A99" w:rsidRDefault="005D3A99" w:rsidP="005D3A99">
                <w:pPr>
                  <w:jc w:val="center"/>
                </w:pPr>
              </w:p>
            </w:tc>
          </w:tr>
        </w:tbl>
        <w:p w14:paraId="7D94A3F4" w14:textId="77777777" w:rsidR="005D3A99" w:rsidRDefault="005D3A99" w:rsidP="005D3A99">
          <w:pPr>
            <w:pStyle w:val="Nagwek"/>
            <w:jc w:val="center"/>
            <w:rPr>
              <w:i/>
              <w:sz w:val="15"/>
              <w:szCs w:val="15"/>
            </w:rPr>
          </w:pPr>
          <w:r>
            <w:rPr>
              <w:noProof/>
              <w:lang w:eastAsia="pl-PL"/>
            </w:rPr>
            <w:drawing>
              <wp:inline distT="0" distB="0" distL="0" distR="0" wp14:anchorId="5E1C4FE1" wp14:editId="7F314B8B">
                <wp:extent cx="5490208" cy="327456"/>
                <wp:effectExtent l="0" t="0" r="0" b="0"/>
                <wp:docPr id="7" name="Obraz 7" descr="C:\Users\MaciejMisiura\AppData\Local\Microsoft\Windows\INetCache\Content.Word\poir_ncbr_rp_ueefrr_02_02_18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7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90208" cy="32745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4A62B15D" w14:textId="77777777" w:rsidR="005D3A99" w:rsidRDefault="005D3A99" w:rsidP="005D3A99">
          <w:pPr>
            <w:pStyle w:val="Nagwek"/>
            <w:jc w:val="center"/>
            <w:rPr>
              <w:i/>
              <w:sz w:val="15"/>
              <w:szCs w:val="15"/>
            </w:rPr>
          </w:pPr>
        </w:p>
        <w:p w14:paraId="473B2203" w14:textId="77777777" w:rsidR="005D3A99" w:rsidRPr="00B76E98" w:rsidRDefault="005D3A99" w:rsidP="005D3A99">
          <w:pPr>
            <w:pStyle w:val="Nagwek"/>
            <w:jc w:val="center"/>
            <w:rPr>
              <w:b/>
              <w:i/>
              <w:color w:val="7F7F7F"/>
              <w:sz w:val="15"/>
              <w:szCs w:val="15"/>
            </w:rPr>
          </w:pPr>
          <w:r w:rsidRPr="006B3C31">
            <w:rPr>
              <w:i/>
              <w:sz w:val="15"/>
              <w:szCs w:val="15"/>
            </w:rPr>
            <w:t>Niniejsze Przedsięwzięcie stanowi część Projektu pozakonkursowego pn. Podniesienie poziomu innowacyjności gospodarki poprzez realizację przedsięwzięć badawczych w trybie innowacyjnych zamówień publicznych w celu wsparcia realizacji strategii Europejskiego Zielonego Ładu, który jest realizowany w ramach poddziałania 4.1.3 Innowacyjne metody zarządzania badaniami Programu Operacyjnego Inteligentny Rozwój, współfinansowanego ze środków Europejskiego Funduszu Rozwoju Regionalnego, zgodnie z umową z dnia 3 lipca 2020 numer POIR.04.01.03-00-0001/20-00.</w:t>
          </w:r>
          <w:bookmarkEnd w:id="10"/>
        </w:p>
      </w:tc>
    </w:tr>
  </w:tbl>
  <w:p w14:paraId="4639ABBB" w14:textId="77777777" w:rsidR="005D3A99" w:rsidRDefault="005D3A9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74644"/>
    <w:multiLevelType w:val="hybridMultilevel"/>
    <w:tmpl w:val="D256BE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Roman"/>
      <w:lvlText w:val="%2."/>
      <w:lvlJc w:val="righ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8F4ACA"/>
    <w:multiLevelType w:val="multilevel"/>
    <w:tmpl w:val="F1D049F6"/>
    <w:lvl w:ilvl="0">
      <w:start w:val="9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1C63353"/>
    <w:multiLevelType w:val="multilevel"/>
    <w:tmpl w:val="D5EA01DE"/>
    <w:lvl w:ilvl="0">
      <w:start w:val="1"/>
      <w:numFmt w:val="upperRoman"/>
      <w:pStyle w:val="Styl4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3AB97EA0"/>
    <w:multiLevelType w:val="hybridMultilevel"/>
    <w:tmpl w:val="1A58E9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343C36"/>
    <w:multiLevelType w:val="multilevel"/>
    <w:tmpl w:val="0804BCB4"/>
    <w:lvl w:ilvl="0">
      <w:start w:val="1"/>
      <w:numFmt w:val="decimal"/>
      <w:pStyle w:val="Nagwekspisutreci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472E7825"/>
    <w:multiLevelType w:val="multilevel"/>
    <w:tmpl w:val="FD5A3432"/>
    <w:lvl w:ilvl="0">
      <w:start w:val="7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95E64C2"/>
    <w:multiLevelType w:val="multilevel"/>
    <w:tmpl w:val="A6DE0A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432" w:hanging="432"/>
      </w:pPr>
      <w:rPr>
        <w:rFonts w:hint="default"/>
        <w:b/>
        <w:sz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A27047A"/>
    <w:multiLevelType w:val="hybridMultilevel"/>
    <w:tmpl w:val="3698EE1C"/>
    <w:lvl w:ilvl="0" w:tplc="5ED46236">
      <w:start w:val="1"/>
      <w:numFmt w:val="upperLetter"/>
      <w:pStyle w:val="Nagwek1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BB32B1"/>
    <w:multiLevelType w:val="hybridMultilevel"/>
    <w:tmpl w:val="BC741F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8942B3"/>
    <w:multiLevelType w:val="hybridMultilevel"/>
    <w:tmpl w:val="21CE636A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52930FE0"/>
    <w:multiLevelType w:val="multilevel"/>
    <w:tmpl w:val="5B1216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59C77C35"/>
    <w:multiLevelType w:val="multilevel"/>
    <w:tmpl w:val="8598A71C"/>
    <w:lvl w:ilvl="0">
      <w:start w:val="8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4AF5B5D"/>
    <w:multiLevelType w:val="multilevel"/>
    <w:tmpl w:val="18FE4780"/>
    <w:lvl w:ilvl="0">
      <w:start w:val="1"/>
      <w:numFmt w:val="decimal"/>
      <w:lvlText w:val="6.%1."/>
      <w:lvlJc w:val="left"/>
      <w:pPr>
        <w:ind w:left="502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222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94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66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38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10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82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54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262" w:hanging="180"/>
      </w:pPr>
      <w:rPr>
        <w:rFonts w:hint="default"/>
      </w:rPr>
    </w:lvl>
  </w:abstractNum>
  <w:abstractNum w:abstractNumId="13" w15:restartNumberingAfterBreak="0">
    <w:nsid w:val="66CF6F49"/>
    <w:multiLevelType w:val="hybridMultilevel"/>
    <w:tmpl w:val="CB505F86"/>
    <w:lvl w:ilvl="0" w:tplc="041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14" w15:restartNumberingAfterBreak="0">
    <w:nsid w:val="6C636495"/>
    <w:multiLevelType w:val="hybridMultilevel"/>
    <w:tmpl w:val="E168EB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FAF61AF"/>
    <w:multiLevelType w:val="hybridMultilevel"/>
    <w:tmpl w:val="101C494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09C70DE"/>
    <w:multiLevelType w:val="hybridMultilevel"/>
    <w:tmpl w:val="9FC605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65F65AE"/>
    <w:multiLevelType w:val="multilevel"/>
    <w:tmpl w:val="26C603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8" w15:restartNumberingAfterBreak="0">
    <w:nsid w:val="776360D3"/>
    <w:multiLevelType w:val="multilevel"/>
    <w:tmpl w:val="8732288A"/>
    <w:lvl w:ilvl="0">
      <w:start w:val="6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8AD49CF"/>
    <w:multiLevelType w:val="hybridMultilevel"/>
    <w:tmpl w:val="8B781FC4"/>
    <w:lvl w:ilvl="0" w:tplc="0415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20" w15:restartNumberingAfterBreak="0">
    <w:nsid w:val="79155B35"/>
    <w:multiLevelType w:val="hybridMultilevel"/>
    <w:tmpl w:val="A9C434A2"/>
    <w:lvl w:ilvl="0" w:tplc="91423030">
      <w:start w:val="1"/>
      <w:numFmt w:val="decimal"/>
      <w:lvlText w:val="%1."/>
      <w:lvlJc w:val="left"/>
      <w:pPr>
        <w:ind w:left="720" w:hanging="360"/>
      </w:pPr>
    </w:lvl>
    <w:lvl w:ilvl="1" w:tplc="0AE2F2F2">
      <w:start w:val="1"/>
      <w:numFmt w:val="lowerRoman"/>
      <w:lvlText w:val="%2."/>
      <w:lvlJc w:val="right"/>
      <w:pPr>
        <w:ind w:left="1440" w:hanging="360"/>
      </w:pPr>
    </w:lvl>
    <w:lvl w:ilvl="2" w:tplc="B12092F8">
      <w:start w:val="1"/>
      <w:numFmt w:val="lowerRoman"/>
      <w:lvlText w:val="%3."/>
      <w:lvlJc w:val="right"/>
      <w:pPr>
        <w:ind w:left="2160" w:hanging="180"/>
      </w:pPr>
    </w:lvl>
    <w:lvl w:ilvl="3" w:tplc="CA688486">
      <w:start w:val="1"/>
      <w:numFmt w:val="decimal"/>
      <w:lvlText w:val="%4."/>
      <w:lvlJc w:val="left"/>
      <w:pPr>
        <w:ind w:left="2880" w:hanging="360"/>
      </w:pPr>
    </w:lvl>
    <w:lvl w:ilvl="4" w:tplc="8452AE3A">
      <w:start w:val="1"/>
      <w:numFmt w:val="lowerLetter"/>
      <w:lvlText w:val="%5."/>
      <w:lvlJc w:val="left"/>
      <w:pPr>
        <w:ind w:left="3600" w:hanging="360"/>
      </w:pPr>
    </w:lvl>
    <w:lvl w:ilvl="5" w:tplc="5DB43DDA">
      <w:start w:val="1"/>
      <w:numFmt w:val="lowerRoman"/>
      <w:lvlText w:val="%6."/>
      <w:lvlJc w:val="right"/>
      <w:pPr>
        <w:ind w:left="4320" w:hanging="180"/>
      </w:pPr>
    </w:lvl>
    <w:lvl w:ilvl="6" w:tplc="407AE55C">
      <w:start w:val="1"/>
      <w:numFmt w:val="decimal"/>
      <w:lvlText w:val="%7."/>
      <w:lvlJc w:val="left"/>
      <w:pPr>
        <w:ind w:left="5040" w:hanging="360"/>
      </w:pPr>
    </w:lvl>
    <w:lvl w:ilvl="7" w:tplc="83B6439C">
      <w:start w:val="1"/>
      <w:numFmt w:val="lowerLetter"/>
      <w:lvlText w:val="%8."/>
      <w:lvlJc w:val="left"/>
      <w:pPr>
        <w:ind w:left="5760" w:hanging="360"/>
      </w:pPr>
    </w:lvl>
    <w:lvl w:ilvl="8" w:tplc="3A927B3E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2"/>
  </w:num>
  <w:num w:numId="3">
    <w:abstractNumId w:val="4"/>
  </w:num>
  <w:num w:numId="4">
    <w:abstractNumId w:val="15"/>
  </w:num>
  <w:num w:numId="5">
    <w:abstractNumId w:val="7"/>
  </w:num>
  <w:num w:numId="6">
    <w:abstractNumId w:val="6"/>
  </w:num>
  <w:num w:numId="7">
    <w:abstractNumId w:val="9"/>
  </w:num>
  <w:num w:numId="8">
    <w:abstractNumId w:val="8"/>
  </w:num>
  <w:num w:numId="9">
    <w:abstractNumId w:val="12"/>
  </w:num>
  <w:num w:numId="10">
    <w:abstractNumId w:val="0"/>
  </w:num>
  <w:num w:numId="11">
    <w:abstractNumId w:val="19"/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17"/>
  </w:num>
  <w:num w:numId="15">
    <w:abstractNumId w:val="3"/>
  </w:num>
  <w:num w:numId="16">
    <w:abstractNumId w:val="10"/>
  </w:num>
  <w:num w:numId="17">
    <w:abstractNumId w:val="14"/>
  </w:num>
  <w:num w:numId="18">
    <w:abstractNumId w:val="18"/>
  </w:num>
  <w:num w:numId="19">
    <w:abstractNumId w:val="5"/>
  </w:num>
  <w:num w:numId="20">
    <w:abstractNumId w:val="11"/>
  </w:num>
  <w:num w:numId="21">
    <w:abstractNumId w:val="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removePersonalInformation/>
  <w:removeDateAndTime/>
  <w:trackRevisions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46F3"/>
    <w:rsid w:val="00005459"/>
    <w:rsid w:val="00012D25"/>
    <w:rsid w:val="00013F7C"/>
    <w:rsid w:val="00016863"/>
    <w:rsid w:val="00060153"/>
    <w:rsid w:val="00060939"/>
    <w:rsid w:val="00073B41"/>
    <w:rsid w:val="00074680"/>
    <w:rsid w:val="000831FA"/>
    <w:rsid w:val="00084CC5"/>
    <w:rsid w:val="00084FF5"/>
    <w:rsid w:val="000A3CB7"/>
    <w:rsid w:val="000B0ED4"/>
    <w:rsid w:val="000B40C7"/>
    <w:rsid w:val="000C69F2"/>
    <w:rsid w:val="000D3C1D"/>
    <w:rsid w:val="000E0E50"/>
    <w:rsid w:val="000E73B3"/>
    <w:rsid w:val="000F4DF8"/>
    <w:rsid w:val="00106798"/>
    <w:rsid w:val="00130A85"/>
    <w:rsid w:val="00133B2C"/>
    <w:rsid w:val="001408CE"/>
    <w:rsid w:val="0015385B"/>
    <w:rsid w:val="00164DB8"/>
    <w:rsid w:val="00167651"/>
    <w:rsid w:val="00177BB3"/>
    <w:rsid w:val="00180BE1"/>
    <w:rsid w:val="00190F62"/>
    <w:rsid w:val="001A55C6"/>
    <w:rsid w:val="001C2109"/>
    <w:rsid w:val="001C215B"/>
    <w:rsid w:val="001D3A7B"/>
    <w:rsid w:val="001F0DCA"/>
    <w:rsid w:val="001F5135"/>
    <w:rsid w:val="001F5AD1"/>
    <w:rsid w:val="001F6A9A"/>
    <w:rsid w:val="00203545"/>
    <w:rsid w:val="00204AE4"/>
    <w:rsid w:val="0020682A"/>
    <w:rsid w:val="002330AF"/>
    <w:rsid w:val="00235220"/>
    <w:rsid w:val="0024549F"/>
    <w:rsid w:val="00253B68"/>
    <w:rsid w:val="00265BE0"/>
    <w:rsid w:val="002767E9"/>
    <w:rsid w:val="00280998"/>
    <w:rsid w:val="002815FC"/>
    <w:rsid w:val="00281B87"/>
    <w:rsid w:val="00293574"/>
    <w:rsid w:val="00295EDF"/>
    <w:rsid w:val="002A673B"/>
    <w:rsid w:val="002C02A9"/>
    <w:rsid w:val="002C4C3D"/>
    <w:rsid w:val="002D044C"/>
    <w:rsid w:val="002D4A9F"/>
    <w:rsid w:val="002D5EAA"/>
    <w:rsid w:val="002E11A8"/>
    <w:rsid w:val="002F10F3"/>
    <w:rsid w:val="002F1205"/>
    <w:rsid w:val="00302938"/>
    <w:rsid w:val="00323211"/>
    <w:rsid w:val="00362B24"/>
    <w:rsid w:val="003633B5"/>
    <w:rsid w:val="00366E66"/>
    <w:rsid w:val="00370697"/>
    <w:rsid w:val="00370B05"/>
    <w:rsid w:val="00373367"/>
    <w:rsid w:val="00380647"/>
    <w:rsid w:val="003828EA"/>
    <w:rsid w:val="00394BB3"/>
    <w:rsid w:val="003B27F0"/>
    <w:rsid w:val="003E2848"/>
    <w:rsid w:val="003F108B"/>
    <w:rsid w:val="003F1E7D"/>
    <w:rsid w:val="0040724A"/>
    <w:rsid w:val="004238CB"/>
    <w:rsid w:val="00431EC2"/>
    <w:rsid w:val="00443511"/>
    <w:rsid w:val="00456380"/>
    <w:rsid w:val="00460E3D"/>
    <w:rsid w:val="00463533"/>
    <w:rsid w:val="004808F9"/>
    <w:rsid w:val="00482474"/>
    <w:rsid w:val="00486F2F"/>
    <w:rsid w:val="00490B0D"/>
    <w:rsid w:val="00493538"/>
    <w:rsid w:val="004959A7"/>
    <w:rsid w:val="004A4D04"/>
    <w:rsid w:val="004F0DAF"/>
    <w:rsid w:val="004F18C4"/>
    <w:rsid w:val="004F2A7E"/>
    <w:rsid w:val="004F661A"/>
    <w:rsid w:val="00501766"/>
    <w:rsid w:val="00505788"/>
    <w:rsid w:val="005258F0"/>
    <w:rsid w:val="00531BA8"/>
    <w:rsid w:val="00534A55"/>
    <w:rsid w:val="00543291"/>
    <w:rsid w:val="00543685"/>
    <w:rsid w:val="00563DEE"/>
    <w:rsid w:val="00574C96"/>
    <w:rsid w:val="0057650A"/>
    <w:rsid w:val="00584285"/>
    <w:rsid w:val="00590292"/>
    <w:rsid w:val="005A387B"/>
    <w:rsid w:val="005A4F00"/>
    <w:rsid w:val="005A6B02"/>
    <w:rsid w:val="005B69D8"/>
    <w:rsid w:val="005C1805"/>
    <w:rsid w:val="005C46F3"/>
    <w:rsid w:val="005D25BC"/>
    <w:rsid w:val="005D3A99"/>
    <w:rsid w:val="005E06F6"/>
    <w:rsid w:val="005E2E90"/>
    <w:rsid w:val="005E6480"/>
    <w:rsid w:val="005E784D"/>
    <w:rsid w:val="005F75D7"/>
    <w:rsid w:val="00605A53"/>
    <w:rsid w:val="00616ADD"/>
    <w:rsid w:val="00621461"/>
    <w:rsid w:val="00623926"/>
    <w:rsid w:val="0062466A"/>
    <w:rsid w:val="006255BB"/>
    <w:rsid w:val="006500E0"/>
    <w:rsid w:val="00660048"/>
    <w:rsid w:val="0066110B"/>
    <w:rsid w:val="00662A02"/>
    <w:rsid w:val="0067117D"/>
    <w:rsid w:val="00677385"/>
    <w:rsid w:val="0068519E"/>
    <w:rsid w:val="0069173B"/>
    <w:rsid w:val="00691EAD"/>
    <w:rsid w:val="00693FF1"/>
    <w:rsid w:val="006A01F8"/>
    <w:rsid w:val="006A051B"/>
    <w:rsid w:val="006A0A95"/>
    <w:rsid w:val="006A1437"/>
    <w:rsid w:val="006A64C5"/>
    <w:rsid w:val="006B3EA7"/>
    <w:rsid w:val="006C164D"/>
    <w:rsid w:val="006D1CF7"/>
    <w:rsid w:val="006D3AA9"/>
    <w:rsid w:val="006D51E8"/>
    <w:rsid w:val="006D5A97"/>
    <w:rsid w:val="006E4BD6"/>
    <w:rsid w:val="006E6C49"/>
    <w:rsid w:val="006F1191"/>
    <w:rsid w:val="006F6224"/>
    <w:rsid w:val="0070314A"/>
    <w:rsid w:val="00705167"/>
    <w:rsid w:val="0072157B"/>
    <w:rsid w:val="00723D9B"/>
    <w:rsid w:val="007266FC"/>
    <w:rsid w:val="00726CC7"/>
    <w:rsid w:val="007362A5"/>
    <w:rsid w:val="0074219A"/>
    <w:rsid w:val="0074225C"/>
    <w:rsid w:val="0076482E"/>
    <w:rsid w:val="00776E25"/>
    <w:rsid w:val="00791315"/>
    <w:rsid w:val="00793FE7"/>
    <w:rsid w:val="007B0F49"/>
    <w:rsid w:val="007C67F7"/>
    <w:rsid w:val="007C6E73"/>
    <w:rsid w:val="007D7EC4"/>
    <w:rsid w:val="007E28E6"/>
    <w:rsid w:val="007E7D8D"/>
    <w:rsid w:val="007F1C55"/>
    <w:rsid w:val="00803485"/>
    <w:rsid w:val="00815AF8"/>
    <w:rsid w:val="008179CF"/>
    <w:rsid w:val="008254D8"/>
    <w:rsid w:val="00834008"/>
    <w:rsid w:val="00834425"/>
    <w:rsid w:val="00835683"/>
    <w:rsid w:val="00844701"/>
    <w:rsid w:val="008545B5"/>
    <w:rsid w:val="008671C3"/>
    <w:rsid w:val="00895989"/>
    <w:rsid w:val="008A40A0"/>
    <w:rsid w:val="008A5C0E"/>
    <w:rsid w:val="008A780D"/>
    <w:rsid w:val="008C3EE8"/>
    <w:rsid w:val="008E08D3"/>
    <w:rsid w:val="008E4959"/>
    <w:rsid w:val="00912E16"/>
    <w:rsid w:val="0091752B"/>
    <w:rsid w:val="00921240"/>
    <w:rsid w:val="0092246E"/>
    <w:rsid w:val="0093129B"/>
    <w:rsid w:val="0093146C"/>
    <w:rsid w:val="0094425D"/>
    <w:rsid w:val="00945038"/>
    <w:rsid w:val="00945A6E"/>
    <w:rsid w:val="00952983"/>
    <w:rsid w:val="00957AD1"/>
    <w:rsid w:val="00964F4B"/>
    <w:rsid w:val="00981691"/>
    <w:rsid w:val="009911EF"/>
    <w:rsid w:val="009955CD"/>
    <w:rsid w:val="009A1670"/>
    <w:rsid w:val="009A591C"/>
    <w:rsid w:val="009A6F0D"/>
    <w:rsid w:val="009C051E"/>
    <w:rsid w:val="009C0B86"/>
    <w:rsid w:val="009D10E5"/>
    <w:rsid w:val="009E157C"/>
    <w:rsid w:val="009E7C95"/>
    <w:rsid w:val="009F71D0"/>
    <w:rsid w:val="009F7DDA"/>
    <w:rsid w:val="00A13978"/>
    <w:rsid w:val="00A15552"/>
    <w:rsid w:val="00A161BD"/>
    <w:rsid w:val="00A44768"/>
    <w:rsid w:val="00A47E81"/>
    <w:rsid w:val="00A54720"/>
    <w:rsid w:val="00A5533A"/>
    <w:rsid w:val="00A61984"/>
    <w:rsid w:val="00A64899"/>
    <w:rsid w:val="00A662C8"/>
    <w:rsid w:val="00A7048C"/>
    <w:rsid w:val="00A71E1E"/>
    <w:rsid w:val="00A72313"/>
    <w:rsid w:val="00A72B47"/>
    <w:rsid w:val="00A82D38"/>
    <w:rsid w:val="00A84531"/>
    <w:rsid w:val="00A97B4F"/>
    <w:rsid w:val="00AA65FC"/>
    <w:rsid w:val="00AB1424"/>
    <w:rsid w:val="00AB68BF"/>
    <w:rsid w:val="00AC35B8"/>
    <w:rsid w:val="00AC5B49"/>
    <w:rsid w:val="00AD2798"/>
    <w:rsid w:val="00AD2CA6"/>
    <w:rsid w:val="00AE6C60"/>
    <w:rsid w:val="00AF4AD1"/>
    <w:rsid w:val="00B21DDA"/>
    <w:rsid w:val="00B23E76"/>
    <w:rsid w:val="00B32D5B"/>
    <w:rsid w:val="00B33A8B"/>
    <w:rsid w:val="00B401A2"/>
    <w:rsid w:val="00B40C3F"/>
    <w:rsid w:val="00B428D7"/>
    <w:rsid w:val="00B455E8"/>
    <w:rsid w:val="00B459F6"/>
    <w:rsid w:val="00B52AAC"/>
    <w:rsid w:val="00B53A01"/>
    <w:rsid w:val="00B5400F"/>
    <w:rsid w:val="00B56705"/>
    <w:rsid w:val="00B70075"/>
    <w:rsid w:val="00BA1B91"/>
    <w:rsid w:val="00BA58BF"/>
    <w:rsid w:val="00BC7FD7"/>
    <w:rsid w:val="00BD59F0"/>
    <w:rsid w:val="00BE015A"/>
    <w:rsid w:val="00BE5CF0"/>
    <w:rsid w:val="00BF5273"/>
    <w:rsid w:val="00C042A9"/>
    <w:rsid w:val="00C0446A"/>
    <w:rsid w:val="00C25553"/>
    <w:rsid w:val="00C4565F"/>
    <w:rsid w:val="00C52139"/>
    <w:rsid w:val="00C60005"/>
    <w:rsid w:val="00C64753"/>
    <w:rsid w:val="00C82F3E"/>
    <w:rsid w:val="00C84364"/>
    <w:rsid w:val="00C8463A"/>
    <w:rsid w:val="00CA0D50"/>
    <w:rsid w:val="00CB343D"/>
    <w:rsid w:val="00CB54C3"/>
    <w:rsid w:val="00CC458D"/>
    <w:rsid w:val="00CD3D05"/>
    <w:rsid w:val="00CE01B5"/>
    <w:rsid w:val="00CE7625"/>
    <w:rsid w:val="00D03E7D"/>
    <w:rsid w:val="00D10234"/>
    <w:rsid w:val="00D124DB"/>
    <w:rsid w:val="00D223D0"/>
    <w:rsid w:val="00D3184E"/>
    <w:rsid w:val="00D43745"/>
    <w:rsid w:val="00D5031D"/>
    <w:rsid w:val="00D55FC0"/>
    <w:rsid w:val="00D75DBE"/>
    <w:rsid w:val="00D87D66"/>
    <w:rsid w:val="00DA14FA"/>
    <w:rsid w:val="00DA5285"/>
    <w:rsid w:val="00DA5415"/>
    <w:rsid w:val="00DA5952"/>
    <w:rsid w:val="00DB02DE"/>
    <w:rsid w:val="00DB0580"/>
    <w:rsid w:val="00DB5575"/>
    <w:rsid w:val="00DB6AC4"/>
    <w:rsid w:val="00DC38CF"/>
    <w:rsid w:val="00DC7A4C"/>
    <w:rsid w:val="00DD27DC"/>
    <w:rsid w:val="00DE1624"/>
    <w:rsid w:val="00DE532E"/>
    <w:rsid w:val="00DF4F98"/>
    <w:rsid w:val="00DF6DFD"/>
    <w:rsid w:val="00DF7CED"/>
    <w:rsid w:val="00E0699A"/>
    <w:rsid w:val="00E23579"/>
    <w:rsid w:val="00E34E1B"/>
    <w:rsid w:val="00E37191"/>
    <w:rsid w:val="00E425BA"/>
    <w:rsid w:val="00E44692"/>
    <w:rsid w:val="00E47914"/>
    <w:rsid w:val="00E50917"/>
    <w:rsid w:val="00E51364"/>
    <w:rsid w:val="00E52ECF"/>
    <w:rsid w:val="00E62A9C"/>
    <w:rsid w:val="00E77447"/>
    <w:rsid w:val="00E83FA1"/>
    <w:rsid w:val="00EA4765"/>
    <w:rsid w:val="00EB5EDB"/>
    <w:rsid w:val="00EC439A"/>
    <w:rsid w:val="00EC66E8"/>
    <w:rsid w:val="00EC68C2"/>
    <w:rsid w:val="00ED650A"/>
    <w:rsid w:val="00EF72A5"/>
    <w:rsid w:val="00F04F32"/>
    <w:rsid w:val="00F319C4"/>
    <w:rsid w:val="00F338E8"/>
    <w:rsid w:val="00F41382"/>
    <w:rsid w:val="00F47197"/>
    <w:rsid w:val="00F47F6D"/>
    <w:rsid w:val="00F52985"/>
    <w:rsid w:val="00F70DDB"/>
    <w:rsid w:val="00F72E87"/>
    <w:rsid w:val="00F77F58"/>
    <w:rsid w:val="00F86C50"/>
    <w:rsid w:val="00F906E3"/>
    <w:rsid w:val="00F92E6A"/>
    <w:rsid w:val="00F93056"/>
    <w:rsid w:val="00F95D14"/>
    <w:rsid w:val="00F97A9B"/>
    <w:rsid w:val="00FA3CF0"/>
    <w:rsid w:val="00FB30A8"/>
    <w:rsid w:val="00FB415E"/>
    <w:rsid w:val="00FC5CB0"/>
    <w:rsid w:val="00FD5CC8"/>
    <w:rsid w:val="00FD7108"/>
    <w:rsid w:val="014E2891"/>
    <w:rsid w:val="021BC583"/>
    <w:rsid w:val="0394FBB8"/>
    <w:rsid w:val="039A2068"/>
    <w:rsid w:val="03E9AE7B"/>
    <w:rsid w:val="043564C6"/>
    <w:rsid w:val="0499DBBA"/>
    <w:rsid w:val="04A6EEC6"/>
    <w:rsid w:val="052D1CE0"/>
    <w:rsid w:val="0543E2E5"/>
    <w:rsid w:val="057D6B1A"/>
    <w:rsid w:val="0600B8EC"/>
    <w:rsid w:val="07A897D6"/>
    <w:rsid w:val="07BB0703"/>
    <w:rsid w:val="081B4A88"/>
    <w:rsid w:val="086D1876"/>
    <w:rsid w:val="08713300"/>
    <w:rsid w:val="0881C21D"/>
    <w:rsid w:val="0997061C"/>
    <w:rsid w:val="0A64E333"/>
    <w:rsid w:val="0EEC4DCD"/>
    <w:rsid w:val="0F5311C6"/>
    <w:rsid w:val="10A2898B"/>
    <w:rsid w:val="11495366"/>
    <w:rsid w:val="11C340DC"/>
    <w:rsid w:val="120EB9EA"/>
    <w:rsid w:val="1282DB9E"/>
    <w:rsid w:val="129BC3AA"/>
    <w:rsid w:val="12E3371F"/>
    <w:rsid w:val="13421F43"/>
    <w:rsid w:val="137FCF87"/>
    <w:rsid w:val="154017B5"/>
    <w:rsid w:val="16759CB5"/>
    <w:rsid w:val="17E28A60"/>
    <w:rsid w:val="18512E53"/>
    <w:rsid w:val="18C32A99"/>
    <w:rsid w:val="1B7B7DCD"/>
    <w:rsid w:val="1BCD8A6A"/>
    <w:rsid w:val="1BDDFBF3"/>
    <w:rsid w:val="1BE9C08A"/>
    <w:rsid w:val="1BF25FB4"/>
    <w:rsid w:val="1CACCC4A"/>
    <w:rsid w:val="1D16431D"/>
    <w:rsid w:val="1D95A2DD"/>
    <w:rsid w:val="1E87833E"/>
    <w:rsid w:val="1F39B11F"/>
    <w:rsid w:val="1FB338F1"/>
    <w:rsid w:val="1FDABCEE"/>
    <w:rsid w:val="2096B5A5"/>
    <w:rsid w:val="22A5C957"/>
    <w:rsid w:val="235922D1"/>
    <w:rsid w:val="2388E1F8"/>
    <w:rsid w:val="23F9DB2C"/>
    <w:rsid w:val="248C03D1"/>
    <w:rsid w:val="24B07D50"/>
    <w:rsid w:val="25AF7FD1"/>
    <w:rsid w:val="2675D949"/>
    <w:rsid w:val="26806E70"/>
    <w:rsid w:val="26DD0976"/>
    <w:rsid w:val="272C2102"/>
    <w:rsid w:val="273BBE31"/>
    <w:rsid w:val="28739F87"/>
    <w:rsid w:val="2895C9C7"/>
    <w:rsid w:val="2A6C74F6"/>
    <w:rsid w:val="2A8208C7"/>
    <w:rsid w:val="2B1C69AA"/>
    <w:rsid w:val="2B48CB61"/>
    <w:rsid w:val="2C0D8E0E"/>
    <w:rsid w:val="2CA92D2D"/>
    <w:rsid w:val="2D6CF6D6"/>
    <w:rsid w:val="2E8E7CC2"/>
    <w:rsid w:val="2FD3A037"/>
    <w:rsid w:val="2FF8CE3E"/>
    <w:rsid w:val="304E8D50"/>
    <w:rsid w:val="304EBD3D"/>
    <w:rsid w:val="307EB16C"/>
    <w:rsid w:val="3088E0B4"/>
    <w:rsid w:val="3170FF22"/>
    <w:rsid w:val="33306F00"/>
    <w:rsid w:val="336D9C99"/>
    <w:rsid w:val="34B40D1D"/>
    <w:rsid w:val="358D60AD"/>
    <w:rsid w:val="35ABFE7C"/>
    <w:rsid w:val="35AEB6EF"/>
    <w:rsid w:val="36C54D8B"/>
    <w:rsid w:val="38273223"/>
    <w:rsid w:val="387A9F5E"/>
    <w:rsid w:val="38C3C68F"/>
    <w:rsid w:val="39F4EA22"/>
    <w:rsid w:val="39F98123"/>
    <w:rsid w:val="3A014581"/>
    <w:rsid w:val="3C290B34"/>
    <w:rsid w:val="3DC479D3"/>
    <w:rsid w:val="3EEE84DC"/>
    <w:rsid w:val="410E3809"/>
    <w:rsid w:val="4184F812"/>
    <w:rsid w:val="422B594B"/>
    <w:rsid w:val="42E30A5F"/>
    <w:rsid w:val="43E97080"/>
    <w:rsid w:val="43FA78A9"/>
    <w:rsid w:val="46E055B6"/>
    <w:rsid w:val="472EEA31"/>
    <w:rsid w:val="4892F7DE"/>
    <w:rsid w:val="48AA8D7E"/>
    <w:rsid w:val="49C8AD54"/>
    <w:rsid w:val="4BD1E0DD"/>
    <w:rsid w:val="4BDA42AD"/>
    <w:rsid w:val="4BDCF099"/>
    <w:rsid w:val="4C297062"/>
    <w:rsid w:val="4CB5BFC6"/>
    <w:rsid w:val="4CBD7395"/>
    <w:rsid w:val="4DBDE54E"/>
    <w:rsid w:val="4E5943F6"/>
    <w:rsid w:val="4FA27322"/>
    <w:rsid w:val="4FC770F1"/>
    <w:rsid w:val="50154145"/>
    <w:rsid w:val="5190E4B8"/>
    <w:rsid w:val="51A5102F"/>
    <w:rsid w:val="51DEA555"/>
    <w:rsid w:val="521A9FC5"/>
    <w:rsid w:val="524A80A2"/>
    <w:rsid w:val="532E86BC"/>
    <w:rsid w:val="53A5B061"/>
    <w:rsid w:val="53ECA3B8"/>
    <w:rsid w:val="547A57A5"/>
    <w:rsid w:val="551E045D"/>
    <w:rsid w:val="573BF10C"/>
    <w:rsid w:val="5760F16E"/>
    <w:rsid w:val="59184008"/>
    <w:rsid w:val="5A2062FE"/>
    <w:rsid w:val="5A5F9333"/>
    <w:rsid w:val="5A846BEC"/>
    <w:rsid w:val="5AA1ECA8"/>
    <w:rsid w:val="5ADE3047"/>
    <w:rsid w:val="5AF3BAA8"/>
    <w:rsid w:val="5B1B17E1"/>
    <w:rsid w:val="5B41B761"/>
    <w:rsid w:val="5B843329"/>
    <w:rsid w:val="5BAC8C94"/>
    <w:rsid w:val="5C00BC9C"/>
    <w:rsid w:val="5C357A20"/>
    <w:rsid w:val="5C60B647"/>
    <w:rsid w:val="5C9C1EEB"/>
    <w:rsid w:val="5C9E6458"/>
    <w:rsid w:val="5CC85F81"/>
    <w:rsid w:val="5CD935A6"/>
    <w:rsid w:val="5DC48B7F"/>
    <w:rsid w:val="5DE9199F"/>
    <w:rsid w:val="5F59DD72"/>
    <w:rsid w:val="5F723A7B"/>
    <w:rsid w:val="5FBA638B"/>
    <w:rsid w:val="60061E88"/>
    <w:rsid w:val="60A63D72"/>
    <w:rsid w:val="60E6E0D1"/>
    <w:rsid w:val="61079F40"/>
    <w:rsid w:val="6168D9BC"/>
    <w:rsid w:val="61718C8B"/>
    <w:rsid w:val="61CB21F6"/>
    <w:rsid w:val="6284BA12"/>
    <w:rsid w:val="637FF9B2"/>
    <w:rsid w:val="63E85D3C"/>
    <w:rsid w:val="6489739D"/>
    <w:rsid w:val="665C4925"/>
    <w:rsid w:val="67456137"/>
    <w:rsid w:val="675B5C76"/>
    <w:rsid w:val="6821E3B9"/>
    <w:rsid w:val="6852F53A"/>
    <w:rsid w:val="699243C0"/>
    <w:rsid w:val="69A4A7F2"/>
    <w:rsid w:val="6A191253"/>
    <w:rsid w:val="6A8A6A52"/>
    <w:rsid w:val="6A955929"/>
    <w:rsid w:val="6C2521C2"/>
    <w:rsid w:val="6C433148"/>
    <w:rsid w:val="6CCEF5ED"/>
    <w:rsid w:val="6D184007"/>
    <w:rsid w:val="6E46F171"/>
    <w:rsid w:val="6E6BBFED"/>
    <w:rsid w:val="6F8A14A3"/>
    <w:rsid w:val="705B5E02"/>
    <w:rsid w:val="70F892E5"/>
    <w:rsid w:val="7126D45A"/>
    <w:rsid w:val="71DF4753"/>
    <w:rsid w:val="72C3CBBF"/>
    <w:rsid w:val="7320C742"/>
    <w:rsid w:val="734CDFDA"/>
    <w:rsid w:val="73A3BA0B"/>
    <w:rsid w:val="750B75F8"/>
    <w:rsid w:val="75CEF99A"/>
    <w:rsid w:val="75E9246F"/>
    <w:rsid w:val="75F147EF"/>
    <w:rsid w:val="76436B39"/>
    <w:rsid w:val="767B3E99"/>
    <w:rsid w:val="76A4F063"/>
    <w:rsid w:val="76ECBB72"/>
    <w:rsid w:val="7713708E"/>
    <w:rsid w:val="780054D9"/>
    <w:rsid w:val="786B2CCE"/>
    <w:rsid w:val="78EC6AA8"/>
    <w:rsid w:val="799A9864"/>
    <w:rsid w:val="7A208D9D"/>
    <w:rsid w:val="7AAE1F96"/>
    <w:rsid w:val="7B6B2ED7"/>
    <w:rsid w:val="7BC28A75"/>
    <w:rsid w:val="7BF28FF7"/>
    <w:rsid w:val="7C0E53F1"/>
    <w:rsid w:val="7DA73264"/>
    <w:rsid w:val="7DC71BB1"/>
    <w:rsid w:val="7E179A58"/>
    <w:rsid w:val="7EBBD8BB"/>
    <w:rsid w:val="7ED48DFF"/>
    <w:rsid w:val="7F59BDF1"/>
    <w:rsid w:val="7F5DEE20"/>
    <w:rsid w:val="7F9D8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AB872F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C46F3"/>
  </w:style>
  <w:style w:type="paragraph" w:styleId="Nagwek1">
    <w:name w:val="heading 1"/>
    <w:basedOn w:val="Normalny"/>
    <w:next w:val="Normalny"/>
    <w:link w:val="Nagwek1Znak"/>
    <w:uiPriority w:val="9"/>
    <w:qFormat/>
    <w:rsid w:val="005D3A99"/>
    <w:pPr>
      <w:keepNext/>
      <w:keepLines/>
      <w:numPr>
        <w:numId w:val="5"/>
      </w:numPr>
      <w:spacing w:before="240" w:after="120" w:line="240" w:lineRule="auto"/>
      <w:ind w:left="714" w:hanging="357"/>
      <w:jc w:val="center"/>
      <w:outlineLvl w:val="0"/>
    </w:pPr>
    <w:rPr>
      <w:rFonts w:eastAsiaTheme="majorEastAsia" w:cstheme="minorHAnsi"/>
      <w:b/>
      <w:color w:val="000000" w:themeColor="text1"/>
      <w:sz w:val="28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Tytuły,T_SZ_List Paragraph,L1,Numerowanie,Akapit z listą5,List Paragraph,maz_wyliczenie,opis dzialania,K-P_odwolanie,A_wyliczenie,Akapit z listą 1"/>
    <w:basedOn w:val="Normalny"/>
    <w:link w:val="AkapitzlistZnak"/>
    <w:uiPriority w:val="34"/>
    <w:qFormat/>
    <w:rsid w:val="005C46F3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5D3A99"/>
    <w:rPr>
      <w:rFonts w:eastAsiaTheme="majorEastAsia" w:cstheme="minorHAnsi"/>
      <w:b/>
      <w:color w:val="000000" w:themeColor="text1"/>
      <w:sz w:val="28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5C46F3"/>
    <w:pPr>
      <w:numPr>
        <w:numId w:val="3"/>
      </w:numPr>
      <w:outlineLvl w:val="9"/>
    </w:pPr>
    <w:rPr>
      <w:lang w:eastAsia="pl-PL"/>
    </w:rPr>
  </w:style>
  <w:style w:type="paragraph" w:customStyle="1" w:styleId="Styl4">
    <w:name w:val="Styl4"/>
    <w:basedOn w:val="Normalny"/>
    <w:rsid w:val="005C46F3"/>
    <w:pPr>
      <w:numPr>
        <w:numId w:val="2"/>
      </w:numPr>
    </w:pPr>
  </w:style>
  <w:style w:type="table" w:styleId="Tabela-Siatka">
    <w:name w:val="Table Grid"/>
    <w:basedOn w:val="Standardowy"/>
    <w:uiPriority w:val="39"/>
    <w:rsid w:val="005C46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70DD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70DD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70DDB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70D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0DDB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E06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E06F6"/>
  </w:style>
  <w:style w:type="paragraph" w:styleId="Stopka">
    <w:name w:val="footer"/>
    <w:basedOn w:val="Normalny"/>
    <w:link w:val="StopkaZnak"/>
    <w:uiPriority w:val="99"/>
    <w:unhideWhenUsed/>
    <w:rsid w:val="005E06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E06F6"/>
  </w:style>
  <w:style w:type="paragraph" w:styleId="Tytu">
    <w:name w:val="Title"/>
    <w:basedOn w:val="Normalny"/>
    <w:next w:val="Normalny"/>
    <w:link w:val="TytuZnak"/>
    <w:uiPriority w:val="10"/>
    <w:qFormat/>
    <w:rsid w:val="0070314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0314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Tekstzastpczy">
    <w:name w:val="Placeholder Text"/>
    <w:basedOn w:val="Domylnaczcionkaakapitu"/>
    <w:uiPriority w:val="99"/>
    <w:semiHidden/>
    <w:rsid w:val="00590292"/>
    <w:rPr>
      <w:color w:val="80808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9029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90292"/>
    <w:rPr>
      <w:sz w:val="20"/>
      <w:szCs w:val="20"/>
    </w:rPr>
  </w:style>
  <w:style w:type="paragraph" w:styleId="Spistreci1">
    <w:name w:val="toc 1"/>
    <w:basedOn w:val="Normalny"/>
    <w:next w:val="Normalny"/>
    <w:autoRedefine/>
    <w:uiPriority w:val="39"/>
    <w:unhideWhenUsed/>
    <w:rsid w:val="00EA4765"/>
    <w:pPr>
      <w:spacing w:after="100"/>
    </w:pPr>
  </w:style>
  <w:style w:type="character" w:styleId="Hipercze">
    <w:name w:val="Hyperlink"/>
    <w:basedOn w:val="Domylnaczcionkaakapitu"/>
    <w:uiPriority w:val="99"/>
    <w:unhideWhenUsed/>
    <w:rsid w:val="00EA4765"/>
    <w:rPr>
      <w:color w:val="0563C1" w:themeColor="hyperlink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831F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831FA"/>
    <w:rPr>
      <w:b/>
      <w:bCs/>
      <w:sz w:val="20"/>
      <w:szCs w:val="20"/>
    </w:rPr>
  </w:style>
  <w:style w:type="paragraph" w:styleId="Legenda">
    <w:name w:val="caption"/>
    <w:basedOn w:val="Normalny"/>
    <w:next w:val="Normalny"/>
    <w:uiPriority w:val="35"/>
    <w:unhideWhenUsed/>
    <w:qFormat/>
    <w:rsid w:val="00AD2CA6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AkapitzlistZnak">
    <w:name w:val="Akapit z listą Znak"/>
    <w:aliases w:val="lp1 Znak,Preambuła Znak,Tytuły Znak,T_SZ_List Paragraph Znak,L1 Znak,Numerowanie Znak,Akapit z listą5 Znak,List Paragraph Znak,maz_wyliczenie Znak,opis dzialania Znak,K-P_odwolanie Znak,A_wyliczenie Znak,Akapit z listą 1 Znak"/>
    <w:basedOn w:val="Domylnaczcionkaakapitu"/>
    <w:link w:val="Akapitzlist"/>
    <w:uiPriority w:val="34"/>
    <w:locked/>
    <w:rsid w:val="00A47E81"/>
  </w:style>
  <w:style w:type="table" w:customStyle="1" w:styleId="Tabela-Siatka1">
    <w:name w:val="Tabela - Siatka1"/>
    <w:basedOn w:val="Standardowy"/>
    <w:next w:val="Tabela-Siatka"/>
    <w:uiPriority w:val="39"/>
    <w:rsid w:val="009C05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omylnaczcionkaakapitu"/>
    <w:rsid w:val="00B21DDA"/>
  </w:style>
  <w:style w:type="character" w:customStyle="1" w:styleId="eop">
    <w:name w:val="eop"/>
    <w:basedOn w:val="Domylnaczcionkaakapitu"/>
    <w:rsid w:val="00B21DDA"/>
  </w:style>
  <w:style w:type="character" w:customStyle="1" w:styleId="spellingerror">
    <w:name w:val="spellingerror"/>
    <w:basedOn w:val="Domylnaczcionkaakapitu"/>
    <w:rsid w:val="00370697"/>
  </w:style>
  <w:style w:type="paragraph" w:customStyle="1" w:styleId="paragraph">
    <w:name w:val="paragraph"/>
    <w:basedOn w:val="Normalny"/>
    <w:rsid w:val="00E479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0A3CB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72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7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9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95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12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90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62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44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049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01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66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7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2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80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67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623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1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28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61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94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87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4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803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62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31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23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86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6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2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1650E3-F2FD-44AC-BFD7-8D6B9CA518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4088</Words>
  <Characters>24533</Characters>
  <Application>Microsoft Office Word</Application>
  <DocSecurity>0</DocSecurity>
  <Lines>204</Lines>
  <Paragraphs>57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2021-06-01T12:34:00Z</dcterms:created>
  <dcterms:modified xsi:type="dcterms:W3CDTF">2021-06-29T09:52:00Z</dcterms:modified>
</cp:coreProperties>
</file>